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86D6C" w:rsidRDefault="00986D6C">
      <w:pPr>
        <w:pStyle w:val="Normal1"/>
        <w:widowControl w:val="0"/>
        <w:spacing w:line="240" w:lineRule="auto"/>
        <w:jc w:val="right"/>
      </w:pPr>
    </w:p>
    <w:p w:rsidR="00986D6C" w:rsidRDefault="00413CAC">
      <w:pPr>
        <w:pStyle w:val="Normal1"/>
        <w:widowControl w:val="0"/>
        <w:spacing w:line="240" w:lineRule="auto"/>
      </w:pPr>
      <w:r>
        <w:rPr>
          <w:rFonts w:ascii="Times New Roman" w:eastAsia="Times New Roman" w:hAnsi="Times New Roman" w:cs="Times New Roman"/>
          <w:b/>
          <w:sz w:val="24"/>
          <w:szCs w:val="24"/>
        </w:rPr>
        <w:t xml:space="preserve">CINCO DE MAYO 2017                                                                          </w:t>
      </w:r>
      <w:r>
        <w:rPr>
          <w:rFonts w:ascii="Times New Roman" w:eastAsia="Times New Roman" w:hAnsi="Times New Roman" w:cs="Times New Roman"/>
          <w:b/>
          <w:sz w:val="24"/>
          <w:szCs w:val="24"/>
        </w:rPr>
        <w:br/>
        <w:t>SAMPLE NEWS RELEASE</w:t>
      </w:r>
    </w:p>
    <w:p w:rsidR="00986D6C" w:rsidRDefault="00413CAC">
      <w:pPr>
        <w:pStyle w:val="Normal1"/>
        <w:widowControl w:val="0"/>
        <w:spacing w:line="240" w:lineRule="auto"/>
      </w:pPr>
      <w:r>
        <w:rPr>
          <w:rFonts w:ascii="Times New Roman" w:eastAsia="Times New Roman" w:hAnsi="Times New Roman" w:cs="Times New Roman"/>
          <w:b/>
          <w:sz w:val="24"/>
          <w:szCs w:val="24"/>
        </w:rPr>
        <w:t>SOCIAL NORMING VERSION</w:t>
      </w:r>
    </w:p>
    <w:p w:rsidR="00986D6C" w:rsidRDefault="00986D6C">
      <w:pPr>
        <w:pStyle w:val="Normal1"/>
        <w:widowControl w:val="0"/>
        <w:spacing w:line="240" w:lineRule="auto"/>
      </w:pPr>
    </w:p>
    <w:p w:rsidR="00986D6C" w:rsidRDefault="00413CAC">
      <w:pPr>
        <w:pStyle w:val="Normal1"/>
        <w:widowControl w:val="0"/>
        <w:spacing w:line="240" w:lineRule="auto"/>
      </w:pPr>
      <w:r>
        <w:rPr>
          <w:rFonts w:ascii="Times New Roman" w:eastAsia="Times New Roman" w:hAnsi="Times New Roman" w:cs="Times New Roman"/>
          <w:b/>
          <w:sz w:val="24"/>
          <w:szCs w:val="24"/>
        </w:rPr>
        <w:t>FOR IMMEDIATE RELEASE: [Date]</w:t>
      </w:r>
    </w:p>
    <w:p w:rsidR="00986D6C" w:rsidRDefault="00413CAC">
      <w:pPr>
        <w:pStyle w:val="Normal1"/>
        <w:widowControl w:val="0"/>
        <w:spacing w:line="240" w:lineRule="auto"/>
      </w:pPr>
      <w:r>
        <w:rPr>
          <w:rFonts w:ascii="Times New Roman" w:eastAsia="Times New Roman" w:hAnsi="Times New Roman" w:cs="Times New Roman"/>
          <w:b/>
          <w:sz w:val="24"/>
          <w:szCs w:val="24"/>
        </w:rPr>
        <w:t>CONTACT: [Name, Phone Number, Email Address]</w:t>
      </w:r>
    </w:p>
    <w:p w:rsidR="00986D6C" w:rsidRDefault="00986D6C">
      <w:pPr>
        <w:pStyle w:val="Normal1"/>
        <w:widowControl w:val="0"/>
        <w:spacing w:line="240" w:lineRule="auto"/>
      </w:pPr>
    </w:p>
    <w:p w:rsidR="00986D6C" w:rsidRDefault="00986D6C">
      <w:pPr>
        <w:pStyle w:val="Normal1"/>
        <w:widowControl w:val="0"/>
        <w:spacing w:line="240" w:lineRule="auto"/>
      </w:pPr>
    </w:p>
    <w:p w:rsidR="00986D6C" w:rsidRDefault="00413CAC">
      <w:pPr>
        <w:pStyle w:val="Normal1"/>
        <w:widowControl w:val="0"/>
        <w:spacing w:line="240" w:lineRule="auto"/>
      </w:pPr>
      <w:r>
        <w:rPr>
          <w:rFonts w:ascii="Times New Roman" w:eastAsia="Times New Roman" w:hAnsi="Times New Roman" w:cs="Times New Roman"/>
          <w:i/>
          <w:sz w:val="24"/>
          <w:szCs w:val="24"/>
        </w:rPr>
        <w:t>Note:</w:t>
      </w:r>
      <w:r>
        <w:rPr>
          <w:rFonts w:ascii="Times New Roman" w:eastAsia="Times New Roman" w:hAnsi="Times New Roman" w:cs="Times New Roman"/>
          <w:sz w:val="24"/>
          <w:szCs w:val="24"/>
        </w:rPr>
        <w:t xml:space="preserve"> Before filling in the names of the organization and organization spokesperson, you </w:t>
      </w:r>
      <w:r>
        <w:rPr>
          <w:rFonts w:ascii="Times New Roman" w:eastAsia="Times New Roman" w:hAnsi="Times New Roman" w:cs="Times New Roman"/>
          <w:i/>
          <w:sz w:val="24"/>
          <w:szCs w:val="24"/>
        </w:rPr>
        <w:t>MUST</w:t>
      </w:r>
      <w:r>
        <w:rPr>
          <w:rFonts w:ascii="Times New Roman" w:eastAsia="Times New Roman" w:hAnsi="Times New Roman" w:cs="Times New Roman"/>
          <w:sz w:val="24"/>
          <w:szCs w:val="24"/>
        </w:rPr>
        <w:t xml:space="preserve"> contact them for permission to use their names in this press release. Also, you must get their approval for the language of their quotations, and any changes or additions they may require. Only after this is done should you issue the press release.</w:t>
      </w:r>
    </w:p>
    <w:p w:rsidR="00986D6C" w:rsidRDefault="00986D6C">
      <w:pPr>
        <w:pStyle w:val="Normal1"/>
        <w:widowControl w:val="0"/>
        <w:spacing w:line="240" w:lineRule="auto"/>
      </w:pPr>
    </w:p>
    <w:p w:rsidR="00986D6C" w:rsidRDefault="00986D6C">
      <w:pPr>
        <w:pStyle w:val="Normal1"/>
        <w:widowControl w:val="0"/>
        <w:spacing w:line="240" w:lineRule="auto"/>
      </w:pPr>
    </w:p>
    <w:p w:rsidR="00986D6C" w:rsidRDefault="00413CAC">
      <w:pPr>
        <w:pStyle w:val="Normal1"/>
        <w:jc w:val="center"/>
      </w:pPr>
      <w:r>
        <w:rPr>
          <w:rFonts w:ascii="Times New Roman" w:eastAsia="Times New Roman" w:hAnsi="Times New Roman" w:cs="Times New Roman"/>
          <w:b/>
          <w:sz w:val="28"/>
          <w:szCs w:val="28"/>
        </w:rPr>
        <w:t>Margaritas and Driving Don’t Mix on Cinco de Mayo</w:t>
      </w:r>
    </w:p>
    <w:p w:rsidR="00986D6C" w:rsidRDefault="00413CAC">
      <w:pPr>
        <w:pStyle w:val="Normal1"/>
        <w:widowControl w:val="0"/>
        <w:spacing w:line="240" w:lineRule="auto"/>
        <w:jc w:val="center"/>
      </w:pPr>
      <w:r>
        <w:rPr>
          <w:rFonts w:ascii="Times New Roman" w:eastAsia="Times New Roman" w:hAnsi="Times New Roman" w:cs="Times New Roman"/>
          <w:b/>
          <w:i/>
          <w:sz w:val="28"/>
          <w:szCs w:val="28"/>
        </w:rPr>
        <w:t>Remember: Buzzed Driving Is Drunk Driving</w:t>
      </w:r>
    </w:p>
    <w:p w:rsidR="00986D6C" w:rsidRDefault="00986D6C">
      <w:pPr>
        <w:pStyle w:val="Normal1"/>
        <w:widowControl w:val="0"/>
        <w:spacing w:line="240" w:lineRule="auto"/>
        <w:jc w:val="center"/>
      </w:pPr>
    </w:p>
    <w:p w:rsidR="00986D6C" w:rsidRDefault="00413CAC">
      <w:pPr>
        <w:pStyle w:val="Normal1"/>
        <w:widowControl w:val="0"/>
        <w:spacing w:line="240" w:lineRule="auto"/>
      </w:pPr>
      <w:r>
        <w:rPr>
          <w:rFonts w:ascii="Times New Roman" w:eastAsia="Times New Roman" w:hAnsi="Times New Roman" w:cs="Times New Roman"/>
          <w:b/>
          <w:sz w:val="24"/>
          <w:szCs w:val="24"/>
        </w:rPr>
        <w:t>[City, State]</w:t>
      </w:r>
      <w:r>
        <w:rPr>
          <w:rFonts w:ascii="Times New Roman" w:eastAsia="Times New Roman" w:hAnsi="Times New Roman" w:cs="Times New Roman"/>
          <w:sz w:val="24"/>
          <w:szCs w:val="24"/>
        </w:rPr>
        <w:t xml:space="preserve">— Cinco de Mayo has become a deadly holiday due to drunk driving. In fact, 40 people were killed in drunk-driving crashes across the nation during the Cinco de Mayo holiday period in 2015. </w:t>
      </w:r>
    </w:p>
    <w:p w:rsidR="00986D6C" w:rsidRDefault="00986D6C">
      <w:pPr>
        <w:pStyle w:val="Normal1"/>
        <w:widowControl w:val="0"/>
        <w:spacing w:line="240" w:lineRule="auto"/>
      </w:pPr>
    </w:p>
    <w:p w:rsidR="00986D6C" w:rsidRDefault="00413CAC">
      <w:pPr>
        <w:pStyle w:val="Normal1"/>
        <w:widowControl w:val="0"/>
        <w:spacing w:line="240" w:lineRule="auto"/>
      </w:pPr>
      <w:proofErr w:type="gramStart"/>
      <w:r>
        <w:rPr>
          <w:rFonts w:ascii="Times New Roman" w:eastAsia="Times New Roman" w:hAnsi="Times New Roman" w:cs="Times New Roman"/>
          <w:sz w:val="24"/>
          <w:szCs w:val="24"/>
        </w:rPr>
        <w:t xml:space="preserve">That’s why </w:t>
      </w:r>
      <w:r>
        <w:rPr>
          <w:rFonts w:ascii="Times New Roman" w:eastAsia="Times New Roman" w:hAnsi="Times New Roman" w:cs="Times New Roman"/>
          <w:b/>
          <w:sz w:val="24"/>
          <w:szCs w:val="24"/>
        </w:rPr>
        <w:t>[State/Local Organization]</w:t>
      </w:r>
      <w:r>
        <w:rPr>
          <w:rFonts w:ascii="Times New Roman" w:eastAsia="Times New Roman" w:hAnsi="Times New Roman" w:cs="Times New Roman"/>
          <w:sz w:val="24"/>
          <w:szCs w:val="24"/>
        </w:rPr>
        <w:t xml:space="preserve"> is teaming up with the National Highway Traffic Safety Administration</w:t>
      </w:r>
      <w:r w:rsidR="00482D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to reach all drivers with an important life-saving message and warning: </w:t>
      </w:r>
      <w:r>
        <w:rPr>
          <w:rFonts w:ascii="Times New Roman" w:eastAsia="Times New Roman" w:hAnsi="Times New Roman" w:cs="Times New Roman"/>
          <w:i/>
          <w:sz w:val="24"/>
          <w:szCs w:val="24"/>
        </w:rPr>
        <w:t xml:space="preserve">Buzzed Driving </w:t>
      </w:r>
      <w:r w:rsidR="00482D0C">
        <w:rPr>
          <w:rFonts w:ascii="Times New Roman" w:eastAsia="Times New Roman" w:hAnsi="Times New Roman" w:cs="Times New Roman"/>
          <w:i/>
          <w:sz w:val="24"/>
          <w:szCs w:val="24"/>
        </w:rPr>
        <w:t>I</w:t>
      </w:r>
      <w:r>
        <w:rPr>
          <w:rFonts w:ascii="Times New Roman" w:eastAsia="Times New Roman" w:hAnsi="Times New Roman" w:cs="Times New Roman"/>
          <w:i/>
          <w:sz w:val="24"/>
          <w:szCs w:val="24"/>
        </w:rPr>
        <w:t>s Drunk Driving.</w:t>
      </w:r>
      <w:proofErr w:type="gramEnd"/>
      <w:r>
        <w:rPr>
          <w:rFonts w:ascii="Times New Roman" w:eastAsia="Times New Roman" w:hAnsi="Times New Roman" w:cs="Times New Roman"/>
          <w:sz w:val="24"/>
          <w:szCs w:val="24"/>
        </w:rPr>
        <w:t xml:space="preserve"> </w:t>
      </w:r>
    </w:p>
    <w:p w:rsidR="00986D6C" w:rsidRDefault="00413CAC">
      <w:pPr>
        <w:pStyle w:val="Normal1"/>
        <w:spacing w:before="240"/>
      </w:pPr>
      <w:r>
        <w:rPr>
          <w:rFonts w:ascii="Times New Roman" w:eastAsia="Times New Roman" w:hAnsi="Times New Roman" w:cs="Times New Roman"/>
          <w:sz w:val="24"/>
          <w:szCs w:val="24"/>
        </w:rPr>
        <w:t xml:space="preserve">“Leading up to May 5th, we want remind everyone around </w:t>
      </w:r>
      <w:r>
        <w:rPr>
          <w:rFonts w:ascii="Times New Roman" w:eastAsia="Times New Roman" w:hAnsi="Times New Roman" w:cs="Times New Roman"/>
          <w:b/>
          <w:sz w:val="24"/>
          <w:szCs w:val="24"/>
        </w:rPr>
        <w:t>[local area]</w:t>
      </w:r>
      <w:r>
        <w:rPr>
          <w:rFonts w:ascii="Times New Roman" w:eastAsia="Times New Roman" w:hAnsi="Times New Roman" w:cs="Times New Roman"/>
          <w:sz w:val="24"/>
          <w:szCs w:val="24"/>
        </w:rPr>
        <w:t xml:space="preserve"> that alcohol and driving do not mix,” said </w:t>
      </w:r>
      <w:r>
        <w:rPr>
          <w:rFonts w:ascii="Times New Roman" w:eastAsia="Times New Roman" w:hAnsi="Times New Roman" w:cs="Times New Roman"/>
          <w:b/>
          <w:sz w:val="24"/>
          <w:szCs w:val="24"/>
        </w:rPr>
        <w:t>[Local Leader.]</w:t>
      </w:r>
      <w:r>
        <w:t xml:space="preserve"> </w:t>
      </w:r>
      <w:r>
        <w:rPr>
          <w:rFonts w:ascii="Times New Roman" w:eastAsia="Times New Roman" w:hAnsi="Times New Roman" w:cs="Times New Roman"/>
          <w:sz w:val="24"/>
          <w:szCs w:val="24"/>
        </w:rPr>
        <w:t xml:space="preserve">“Planning a sober ride home before the party begins is key to staying safe on Cinco de Mayo. Designate your sober driver in advance, and never get behind the wheel if you’ve been drinking. Remember: </w:t>
      </w:r>
      <w:r>
        <w:rPr>
          <w:rFonts w:ascii="Times New Roman" w:eastAsia="Times New Roman" w:hAnsi="Times New Roman" w:cs="Times New Roman"/>
          <w:i/>
          <w:sz w:val="24"/>
          <w:szCs w:val="24"/>
        </w:rPr>
        <w:t xml:space="preserve">Buzzed Driving </w:t>
      </w:r>
      <w:r w:rsidR="00482D0C">
        <w:rPr>
          <w:rFonts w:ascii="Times New Roman" w:eastAsia="Times New Roman" w:hAnsi="Times New Roman" w:cs="Times New Roman"/>
          <w:i/>
          <w:sz w:val="24"/>
          <w:szCs w:val="24"/>
        </w:rPr>
        <w:t>I</w:t>
      </w:r>
      <w:r>
        <w:rPr>
          <w:rFonts w:ascii="Times New Roman" w:eastAsia="Times New Roman" w:hAnsi="Times New Roman" w:cs="Times New Roman"/>
          <w:i/>
          <w:sz w:val="24"/>
          <w:szCs w:val="24"/>
        </w:rPr>
        <w:t>s Drunk Driving</w:t>
      </w:r>
      <w:r>
        <w:rPr>
          <w:rFonts w:ascii="Times New Roman" w:eastAsia="Times New Roman" w:hAnsi="Times New Roman" w:cs="Times New Roman"/>
          <w:sz w:val="24"/>
          <w:szCs w:val="24"/>
        </w:rPr>
        <w:t>.”</w:t>
      </w:r>
    </w:p>
    <w:p w:rsidR="00413CAC" w:rsidRDefault="00413CAC" w:rsidP="00413CAC">
      <w:pPr>
        <w:pStyle w:val="Normal1"/>
        <w:spacing w:line="240" w:lineRule="auto"/>
        <w:rPr>
          <w:rFonts w:ascii="Times New Roman" w:eastAsia="Times New Roman" w:hAnsi="Times New Roman" w:cs="Times New Roman"/>
          <w:sz w:val="24"/>
          <w:szCs w:val="24"/>
        </w:rPr>
      </w:pPr>
    </w:p>
    <w:p w:rsidR="00413CAC" w:rsidRPr="00413CAC" w:rsidRDefault="00413CAC" w:rsidP="00413CAC">
      <w:pPr>
        <w:pStyle w:val="Normal1"/>
        <w:spacing w:line="240" w:lineRule="auto"/>
      </w:pPr>
      <w:r>
        <w:rPr>
          <w:rFonts w:ascii="Times New Roman" w:eastAsia="Times New Roman" w:hAnsi="Times New Roman" w:cs="Times New Roman"/>
          <w:sz w:val="24"/>
          <w:szCs w:val="24"/>
        </w:rPr>
        <w:t>From 2011-2015, 270 people were killed in drunk</w:t>
      </w:r>
      <w:r w:rsidR="00482D0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driving crashes during the Cinco de Mayo holiday period. </w:t>
      </w:r>
    </w:p>
    <w:p w:rsidR="00986D6C" w:rsidRDefault="00413CAC">
      <w:pPr>
        <w:pStyle w:val="Normal1"/>
        <w:spacing w:before="240" w:after="240"/>
      </w:pPr>
      <w:r>
        <w:rPr>
          <w:rFonts w:ascii="Times New Roman" w:eastAsia="Times New Roman" w:hAnsi="Times New Roman" w:cs="Times New Roman"/>
          <w:sz w:val="24"/>
          <w:szCs w:val="24"/>
        </w:rPr>
        <w:t xml:space="preserve">A safe, sober ride home is an essential part of any plan that includes drinking. If you plan to celebrate this Cinco de Mayo, follow these steps to stay safe: </w:t>
      </w:r>
    </w:p>
    <w:p w:rsidR="00986D6C" w:rsidRDefault="00413CAC">
      <w:pPr>
        <w:pStyle w:val="Normal1"/>
        <w:numPr>
          <w:ilvl w:val="0"/>
          <w:numId w:val="1"/>
        </w:numPr>
        <w:spacing w:line="240" w:lineRule="auto"/>
        <w:ind w:hanging="360"/>
        <w:contextualSpacing/>
        <w:rPr>
          <w:sz w:val="24"/>
          <w:szCs w:val="24"/>
        </w:rPr>
      </w:pPr>
      <w:r>
        <w:rPr>
          <w:rFonts w:ascii="Times New Roman" w:eastAsia="Times New Roman" w:hAnsi="Times New Roman" w:cs="Times New Roman"/>
          <w:sz w:val="24"/>
          <w:szCs w:val="24"/>
        </w:rPr>
        <w:t>Before celebrating, decide whether you’ll drink or you’ll drive. You can’t do both.</w:t>
      </w:r>
    </w:p>
    <w:p w:rsidR="00986D6C" w:rsidRDefault="00986D6C">
      <w:pPr>
        <w:pStyle w:val="Normal1"/>
        <w:spacing w:line="240" w:lineRule="auto"/>
        <w:ind w:left="720"/>
      </w:pPr>
    </w:p>
    <w:p w:rsidR="000729EF" w:rsidRDefault="00413CAC">
      <w:pPr>
        <w:pStyle w:val="Normal1"/>
        <w:numPr>
          <w:ilvl w:val="0"/>
          <w:numId w:val="1"/>
        </w:numPr>
        <w:spacing w:line="240" w:lineRule="auto"/>
        <w:ind w:hanging="360"/>
        <w:contextualSpacing/>
        <w:rPr>
          <w:rFonts w:ascii="Times New Roman" w:eastAsia="Times New Roman" w:hAnsi="Times New Roman" w:cs="Times New Roman"/>
          <w:sz w:val="24"/>
          <w:szCs w:val="24"/>
        </w:rPr>
        <w:sectPr w:rsidR="000729EF" w:rsidSect="00A94DA0">
          <w:headerReference w:type="default" r:id="rId8"/>
          <w:pgSz w:w="12240" w:h="15840"/>
          <w:pgMar w:top="2880" w:right="1440" w:bottom="1440" w:left="1440" w:header="0" w:footer="720" w:gutter="0"/>
          <w:pgNumType w:start="1"/>
          <w:cols w:space="720"/>
        </w:sectPr>
      </w:pPr>
      <w:r>
        <w:rPr>
          <w:rFonts w:ascii="Times New Roman" w:eastAsia="Times New Roman" w:hAnsi="Times New Roman" w:cs="Times New Roman"/>
          <w:sz w:val="24"/>
          <w:szCs w:val="24"/>
        </w:rPr>
        <w:t xml:space="preserve">If you’re planning on driving, commit to staying sober.  </w:t>
      </w:r>
    </w:p>
    <w:p w:rsidR="00986D6C" w:rsidRDefault="00986D6C" w:rsidP="00D8132B">
      <w:pPr>
        <w:pStyle w:val="Normal1"/>
        <w:spacing w:line="240" w:lineRule="auto"/>
        <w:ind w:left="720"/>
        <w:contextualSpacing/>
        <w:rPr>
          <w:sz w:val="24"/>
          <w:szCs w:val="24"/>
        </w:rPr>
      </w:pPr>
    </w:p>
    <w:p w:rsidR="00986D6C" w:rsidRDefault="00986D6C">
      <w:pPr>
        <w:pStyle w:val="Normal1"/>
        <w:spacing w:line="240" w:lineRule="auto"/>
      </w:pPr>
    </w:p>
    <w:p w:rsidR="00986D6C" w:rsidRDefault="00413CAC">
      <w:pPr>
        <w:pStyle w:val="Normal1"/>
        <w:numPr>
          <w:ilvl w:val="0"/>
          <w:numId w:val="1"/>
        </w:numPr>
        <w:spacing w:line="240" w:lineRule="auto"/>
        <w:ind w:hanging="360"/>
        <w:contextualSpacing/>
        <w:rPr>
          <w:sz w:val="24"/>
          <w:szCs w:val="24"/>
        </w:rPr>
      </w:pPr>
      <w:r>
        <w:rPr>
          <w:rFonts w:ascii="Times New Roman" w:eastAsia="Times New Roman" w:hAnsi="Times New Roman" w:cs="Times New Roman"/>
          <w:sz w:val="24"/>
          <w:szCs w:val="24"/>
        </w:rPr>
        <w:t xml:space="preserve">If you have been drinking, call a taxi or sober friend or family member, use public transportation or </w:t>
      </w:r>
      <w:r>
        <w:rPr>
          <w:rFonts w:ascii="Times New Roman" w:eastAsia="Times New Roman" w:hAnsi="Times New Roman" w:cs="Times New Roman"/>
          <w:b/>
          <w:sz w:val="24"/>
          <w:szCs w:val="24"/>
        </w:rPr>
        <w:t>[insert your local sober ride program specifics here]</w:t>
      </w:r>
      <w:r>
        <w:rPr>
          <w:rFonts w:ascii="Times New Roman" w:eastAsia="Times New Roman" w:hAnsi="Times New Roman" w:cs="Times New Roman"/>
          <w:sz w:val="24"/>
          <w:szCs w:val="24"/>
        </w:rPr>
        <w:t xml:space="preserve">. Also, try NHTSA’s </w:t>
      </w:r>
      <w:proofErr w:type="spellStart"/>
      <w:r>
        <w:rPr>
          <w:rFonts w:ascii="Times New Roman" w:eastAsia="Times New Roman" w:hAnsi="Times New Roman" w:cs="Times New Roman"/>
          <w:sz w:val="24"/>
          <w:szCs w:val="24"/>
        </w:rPr>
        <w:t>SaferRide</w:t>
      </w:r>
      <w:proofErr w:type="spellEnd"/>
      <w:r>
        <w:rPr>
          <w:rFonts w:ascii="Times New Roman" w:eastAsia="Times New Roman" w:hAnsi="Times New Roman" w:cs="Times New Roman"/>
          <w:sz w:val="24"/>
          <w:szCs w:val="24"/>
        </w:rPr>
        <w:t xml:space="preserve"> mobile app, which helps users call a taxi or a friend for a ride home and identify their location so they can be picked up. </w:t>
      </w:r>
    </w:p>
    <w:p w:rsidR="00986D6C" w:rsidRDefault="00986D6C">
      <w:pPr>
        <w:pStyle w:val="Normal1"/>
        <w:spacing w:line="240" w:lineRule="auto"/>
      </w:pPr>
    </w:p>
    <w:p w:rsidR="00986D6C" w:rsidRDefault="00413CAC">
      <w:pPr>
        <w:pStyle w:val="Normal1"/>
        <w:numPr>
          <w:ilvl w:val="0"/>
          <w:numId w:val="1"/>
        </w:numPr>
        <w:spacing w:line="240" w:lineRule="auto"/>
        <w:ind w:hanging="360"/>
        <w:contextualSpacing/>
        <w:rPr>
          <w:sz w:val="24"/>
          <w:szCs w:val="24"/>
        </w:rPr>
      </w:pPr>
      <w:r>
        <w:rPr>
          <w:rFonts w:ascii="Times New Roman" w:eastAsia="Times New Roman" w:hAnsi="Times New Roman" w:cs="Times New Roman"/>
          <w:sz w:val="24"/>
          <w:szCs w:val="24"/>
        </w:rPr>
        <w:t>Help those around you be responsible, too. Walking while intoxicated can also be deadly, as lack of attention could put you at risk of getting hit by a vehicle. If someone you know is drinking, do not let them get behind the wheel</w:t>
      </w:r>
      <w:r w:rsidR="00482D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help them find a sober ride home. </w:t>
      </w:r>
    </w:p>
    <w:p w:rsidR="00986D6C" w:rsidRDefault="00986D6C">
      <w:pPr>
        <w:pStyle w:val="Normal1"/>
        <w:spacing w:line="240" w:lineRule="auto"/>
      </w:pPr>
    </w:p>
    <w:p w:rsidR="00986D6C" w:rsidRDefault="00413CAC">
      <w:pPr>
        <w:pStyle w:val="Normal1"/>
        <w:numPr>
          <w:ilvl w:val="0"/>
          <w:numId w:val="1"/>
        </w:numPr>
        <w:spacing w:line="240" w:lineRule="auto"/>
        <w:ind w:hanging="360"/>
        <w:contextualSpacing/>
        <w:rPr>
          <w:sz w:val="24"/>
          <w:szCs w:val="24"/>
        </w:rPr>
      </w:pPr>
      <w:r>
        <w:rPr>
          <w:rFonts w:ascii="Times New Roman" w:eastAsia="Times New Roman" w:hAnsi="Times New Roman" w:cs="Times New Roman"/>
          <w:sz w:val="24"/>
          <w:szCs w:val="24"/>
        </w:rPr>
        <w:t xml:space="preserve">If you see someone who appears to be driving drunk, call the police. Your actions could help save a life. </w:t>
      </w:r>
    </w:p>
    <w:p w:rsidR="00986D6C" w:rsidRDefault="00413CAC">
      <w:pPr>
        <w:pStyle w:val="Normal1"/>
        <w:spacing w:before="240" w:after="240" w:line="240" w:lineRule="auto"/>
      </w:pPr>
      <w:r>
        <w:rPr>
          <w:rFonts w:ascii="Times New Roman" w:eastAsia="Times New Roman" w:hAnsi="Times New Roman" w:cs="Times New Roman"/>
          <w:sz w:val="24"/>
          <w:szCs w:val="24"/>
        </w:rPr>
        <w:t>Drunk driving causes tragedies all year round. According to NHTSA, 35,092 people were killed in motor vehicle traffic crashes in 2015, and 10,265, or 29 percent, of those fatalities occurred in drunk</w:t>
      </w:r>
      <w:r w:rsidR="00482D0C">
        <w:rPr>
          <w:rFonts w:ascii="Times New Roman" w:eastAsia="Times New Roman" w:hAnsi="Times New Roman" w:cs="Times New Roman"/>
          <w:sz w:val="24"/>
          <w:szCs w:val="24"/>
        </w:rPr>
        <w:t>-</w:t>
      </w:r>
      <w:r>
        <w:rPr>
          <w:rFonts w:ascii="Times New Roman" w:eastAsia="Times New Roman" w:hAnsi="Times New Roman" w:cs="Times New Roman"/>
          <w:sz w:val="24"/>
          <w:szCs w:val="24"/>
        </w:rPr>
        <w:t>driving-related crashes.</w:t>
      </w:r>
    </w:p>
    <w:p w:rsidR="00413CAC" w:rsidRDefault="00413CAC">
      <w:pPr>
        <w:pStyle w:val="Normal1"/>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Plan your sober ride home before the party begins this Cinco de Mayo. </w:t>
      </w:r>
    </w:p>
    <w:p w:rsidR="00986D6C" w:rsidRDefault="00413CAC">
      <w:pPr>
        <w:pStyle w:val="Normal1"/>
        <w:spacing w:before="240" w:after="240"/>
      </w:pPr>
      <w:r>
        <w:rPr>
          <w:rFonts w:ascii="Times New Roman" w:eastAsia="Times New Roman" w:hAnsi="Times New Roman" w:cs="Times New Roman"/>
          <w:sz w:val="24"/>
          <w:szCs w:val="24"/>
        </w:rPr>
        <w:t xml:space="preserve">Remember: </w:t>
      </w:r>
      <w:r>
        <w:rPr>
          <w:rFonts w:ascii="Times New Roman" w:eastAsia="Times New Roman" w:hAnsi="Times New Roman" w:cs="Times New Roman"/>
          <w:i/>
          <w:sz w:val="24"/>
          <w:szCs w:val="24"/>
        </w:rPr>
        <w:t xml:space="preserve">Buzzed Driving </w:t>
      </w:r>
      <w:r w:rsidR="00482D0C">
        <w:rPr>
          <w:rFonts w:ascii="Times New Roman" w:eastAsia="Times New Roman" w:hAnsi="Times New Roman" w:cs="Times New Roman"/>
          <w:i/>
          <w:sz w:val="24"/>
          <w:szCs w:val="24"/>
        </w:rPr>
        <w:t>I</w:t>
      </w:r>
      <w:r>
        <w:rPr>
          <w:rFonts w:ascii="Times New Roman" w:eastAsia="Times New Roman" w:hAnsi="Times New Roman" w:cs="Times New Roman"/>
          <w:i/>
          <w:sz w:val="24"/>
          <w:szCs w:val="24"/>
        </w:rPr>
        <w:t xml:space="preserve">s Drunk Driving.  </w:t>
      </w:r>
    </w:p>
    <w:p w:rsidR="00986D6C" w:rsidRDefault="00413CAC">
      <w:pPr>
        <w:pStyle w:val="Normal1"/>
        <w:spacing w:before="240" w:after="240"/>
      </w:pPr>
      <w:r>
        <w:rPr>
          <w:rFonts w:ascii="Times New Roman" w:eastAsia="Times New Roman" w:hAnsi="Times New Roman" w:cs="Times New Roman"/>
          <w:sz w:val="24"/>
          <w:szCs w:val="24"/>
        </w:rPr>
        <w:t>For more information, visit</w:t>
      </w:r>
      <w:hyperlink r:id="rId9">
        <w:r>
          <w:rPr>
            <w:rFonts w:ascii="Times New Roman" w:eastAsia="Times New Roman" w:hAnsi="Times New Roman" w:cs="Times New Roman"/>
            <w:sz w:val="24"/>
            <w:szCs w:val="24"/>
          </w:rPr>
          <w:t xml:space="preserve"> </w:t>
        </w:r>
      </w:hyperlink>
      <w:hyperlink r:id="rId10">
        <w:r>
          <w:rPr>
            <w:rFonts w:ascii="Times New Roman" w:eastAsia="Times New Roman" w:hAnsi="Times New Roman" w:cs="Times New Roman"/>
            <w:color w:val="1155CC"/>
            <w:sz w:val="24"/>
            <w:szCs w:val="24"/>
            <w:u w:val="single"/>
          </w:rPr>
          <w:t>www.trafficsafetymarketing.gov</w:t>
        </w:r>
      </w:hyperlink>
      <w:r>
        <w:rPr>
          <w:rFonts w:ascii="Times New Roman" w:eastAsia="Times New Roman" w:hAnsi="Times New Roman" w:cs="Times New Roman"/>
          <w:sz w:val="24"/>
          <w:szCs w:val="24"/>
        </w:rPr>
        <w:t>.</w:t>
      </w:r>
    </w:p>
    <w:bookmarkStart w:id="3" w:name="_GoBack"/>
    <w:p w:rsidR="00986D6C" w:rsidRDefault="000729EF">
      <w:pPr>
        <w:pStyle w:val="Normal1"/>
        <w:spacing w:before="240" w:after="240"/>
        <w:jc w:val="center"/>
      </w:pPr>
      <w:ins w:id="4" w:author="Cha, Sunny CTR (NHTSA)" w:date="2017-04-03T11:23:00Z">
        <w:r>
          <w:rPr>
            <w:b/>
            <w:noProof/>
          </w:rPr>
          <mc:AlternateContent>
            <mc:Choice Requires="wps">
              <w:drawing>
                <wp:anchor distT="0" distB="0" distL="114300" distR="114300" simplePos="0" relativeHeight="251660288" behindDoc="1" locked="0" layoutInCell="1" allowOverlap="1" wp14:anchorId="4DD81A7D" wp14:editId="767D1B1A">
                  <wp:simplePos x="0" y="0"/>
                  <wp:positionH relativeFrom="column">
                    <wp:posOffset>4957445</wp:posOffset>
                  </wp:positionH>
                  <wp:positionV relativeFrom="paragraph">
                    <wp:posOffset>4383550</wp:posOffset>
                  </wp:positionV>
                  <wp:extent cx="967740" cy="198755"/>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29EF" w:rsidRPr="00BA7711" w:rsidRDefault="000729EF" w:rsidP="000729EF">
                              <w:pPr>
                                <w:jc w:val="right"/>
                                <w:rPr>
                                  <w:rFonts w:ascii="Calibri" w:hAnsi="Calibri"/>
                                  <w:sz w:val="16"/>
                                  <w:szCs w:val="16"/>
                                </w:rPr>
                              </w:pPr>
                              <w:r>
                                <w:rPr>
                                  <w:rFonts w:ascii="Calibri" w:hAnsi="Calibri"/>
                                  <w:sz w:val="16"/>
                                  <w:szCs w:val="16"/>
                                </w:rPr>
                                <w:t>12</w:t>
                              </w:r>
                              <w:ins w:id="5" w:author="Cha, Sunny CTR (NHTSA)" w:date="2017-04-03T11:20:00Z">
                                <w:r>
                                  <w:rPr>
                                    <w:rFonts w:ascii="Calibri" w:hAnsi="Calibri"/>
                                    <w:sz w:val="16"/>
                                    <w:szCs w:val="16"/>
                                  </w:rPr>
                                  <w:t>894</w:t>
                                </w:r>
                              </w:ins>
                              <w:ins w:id="6" w:author="Cha, Sunny CTR (NHTSA)" w:date="2017-04-03T11:23:00Z">
                                <w:r>
                                  <w:rPr>
                                    <w:rFonts w:ascii="Calibri" w:hAnsi="Calibri"/>
                                    <w:sz w:val="16"/>
                                    <w:szCs w:val="16"/>
                                  </w:rPr>
                                  <w:t>f</w:t>
                                </w:r>
                              </w:ins>
                              <w:del w:id="7" w:author="Cha, Sunny CTR (NHTSA)" w:date="2017-04-03T11:20:00Z">
                                <w:r w:rsidDel="00B161E0">
                                  <w:rPr>
                                    <w:rFonts w:ascii="Calibri" w:hAnsi="Calibri"/>
                                    <w:sz w:val="16"/>
                                    <w:szCs w:val="16"/>
                                  </w:rPr>
                                  <w:delText>857a</w:delText>
                                </w:r>
                              </w:del>
                              <w:r>
                                <w:rPr>
                                  <w:rFonts w:ascii="Calibri" w:hAnsi="Calibri"/>
                                  <w:sz w:val="16"/>
                                  <w:szCs w:val="16"/>
                                </w:rPr>
                                <w:t>-0</w:t>
                              </w:r>
                              <w:ins w:id="8" w:author="Cha, Sunny CTR (NHTSA)" w:date="2017-04-03T11:21:00Z">
                                <w:r>
                                  <w:rPr>
                                    <w:rFonts w:ascii="Calibri" w:hAnsi="Calibri"/>
                                    <w:sz w:val="16"/>
                                    <w:szCs w:val="16"/>
                                  </w:rPr>
                                  <w:t>403</w:t>
                                </w:r>
                              </w:ins>
                              <w:del w:id="9" w:author="Cha, Sunny CTR (NHTSA)" w:date="2017-04-03T11:21:00Z">
                                <w:r w:rsidDel="00B161E0">
                                  <w:rPr>
                                    <w:rFonts w:ascii="Calibri" w:hAnsi="Calibri"/>
                                    <w:sz w:val="16"/>
                                    <w:szCs w:val="16"/>
                                  </w:rPr>
                                  <w:delText>203</w:delText>
                                </w:r>
                              </w:del>
                              <w:r>
                                <w:rPr>
                                  <w:rFonts w:ascii="Calibri" w:hAnsi="Calibri"/>
                                  <w:sz w:val="16"/>
                                  <w:szCs w:val="16"/>
                                </w:rPr>
                                <w:t>17</w:t>
                              </w:r>
                              <w:r w:rsidRPr="00BA7711">
                                <w:rPr>
                                  <w:rFonts w:ascii="Calibri" w:hAnsi="Calibri"/>
                                  <w:sz w:val="16"/>
                                  <w:szCs w:val="16"/>
                                </w:rPr>
                                <w:t>-v</w:t>
                              </w:r>
                              <w:del w:id="10" w:author="Cha, Sunny CTR (NHTSA)" w:date="2017-04-03T11:21:00Z">
                                <w:r w:rsidDel="00B161E0">
                                  <w:rPr>
                                    <w:rFonts w:ascii="Calibri" w:hAnsi="Calibri"/>
                                    <w:sz w:val="16"/>
                                    <w:szCs w:val="16"/>
                                  </w:rPr>
                                  <w:delText>2a</w:delText>
                                </w:r>
                              </w:del>
                              <w:ins w:id="11" w:author="Cha, Sunny CTR (NHTSA)" w:date="2017-04-03T11:21:00Z">
                                <w:r>
                                  <w:rPr>
                                    <w:rFonts w:ascii="Calibri" w:hAnsi="Calibri"/>
                                    <w:sz w:val="16"/>
                                    <w:szCs w:val="16"/>
                                  </w:rPr>
                                  <w:t>1</w:t>
                                </w:r>
                              </w:ins>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90.35pt;margin-top:345.15pt;width:76.2pt;height:15.6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" stroked="f">
                  <v:textbox>
                    <w:txbxContent>
                      <w:p w:rsidR="000729EF" w:rsidRPr="00BA7711" w:rsidRDefault="000729EF" w:rsidP="000729EF">
                        <w:pPr>
                          <w:jc w:val="right"/>
                          <w:rPr>
                            <w:rFonts w:ascii="Calibri" w:hAnsi="Calibri"/>
                            <w:sz w:val="16"/>
                            <w:szCs w:val="16"/>
                          </w:rPr>
                        </w:pPr>
                        <w:r>
                          <w:rPr>
                            <w:rFonts w:ascii="Calibri" w:hAnsi="Calibri"/>
                            <w:sz w:val="16"/>
                            <w:szCs w:val="16"/>
                          </w:rPr>
                          <w:t>12</w:t>
                        </w:r>
                        <w:ins w:id="14" w:author="Cha, Sunny CTR (NHTSA)" w:date="2017-04-03T11:20:00Z">
                          <w:r>
                            <w:rPr>
                              <w:rFonts w:ascii="Calibri" w:hAnsi="Calibri"/>
                              <w:sz w:val="16"/>
                              <w:szCs w:val="16"/>
                            </w:rPr>
                            <w:t>894</w:t>
                          </w:r>
                        </w:ins>
                        <w:ins w:id="15" w:author="Cha, Sunny CTR (NHTSA)" w:date="2017-04-03T11:23:00Z">
                          <w:r>
                            <w:rPr>
                              <w:rFonts w:ascii="Calibri" w:hAnsi="Calibri"/>
                              <w:sz w:val="16"/>
                              <w:szCs w:val="16"/>
                            </w:rPr>
                            <w:t>f</w:t>
                          </w:r>
                        </w:ins>
                        <w:del w:id="16" w:author="Cha, Sunny CTR (NHTSA)" w:date="2017-04-03T11:20:00Z">
                          <w:r w:rsidDel="00B161E0">
                            <w:rPr>
                              <w:rFonts w:ascii="Calibri" w:hAnsi="Calibri"/>
                              <w:sz w:val="16"/>
                              <w:szCs w:val="16"/>
                            </w:rPr>
                            <w:delText>857a</w:delText>
                          </w:r>
                        </w:del>
                        <w:r>
                          <w:rPr>
                            <w:rFonts w:ascii="Calibri" w:hAnsi="Calibri"/>
                            <w:sz w:val="16"/>
                            <w:szCs w:val="16"/>
                          </w:rPr>
                          <w:t>-0</w:t>
                        </w:r>
                        <w:ins w:id="17" w:author="Cha, Sunny CTR (NHTSA)" w:date="2017-04-03T11:21:00Z">
                          <w:r>
                            <w:rPr>
                              <w:rFonts w:ascii="Calibri" w:hAnsi="Calibri"/>
                              <w:sz w:val="16"/>
                              <w:szCs w:val="16"/>
                            </w:rPr>
                            <w:t>403</w:t>
                          </w:r>
                        </w:ins>
                        <w:del w:id="18" w:author="Cha, Sunny CTR (NHTSA)" w:date="2017-04-03T11:21:00Z">
                          <w:r w:rsidDel="00B161E0">
                            <w:rPr>
                              <w:rFonts w:ascii="Calibri" w:hAnsi="Calibri"/>
                              <w:sz w:val="16"/>
                              <w:szCs w:val="16"/>
                            </w:rPr>
                            <w:delText>203</w:delText>
                          </w:r>
                        </w:del>
                        <w:r>
                          <w:rPr>
                            <w:rFonts w:ascii="Calibri" w:hAnsi="Calibri"/>
                            <w:sz w:val="16"/>
                            <w:szCs w:val="16"/>
                          </w:rPr>
                          <w:t>17</w:t>
                        </w:r>
                        <w:r w:rsidRPr="00BA7711">
                          <w:rPr>
                            <w:rFonts w:ascii="Calibri" w:hAnsi="Calibri"/>
                            <w:sz w:val="16"/>
                            <w:szCs w:val="16"/>
                          </w:rPr>
                          <w:t>-v</w:t>
                        </w:r>
                        <w:del w:id="19" w:author="Cha, Sunny CTR (NHTSA)" w:date="2017-04-03T11:21:00Z">
                          <w:r w:rsidDel="00B161E0">
                            <w:rPr>
                              <w:rFonts w:ascii="Calibri" w:hAnsi="Calibri"/>
                              <w:sz w:val="16"/>
                              <w:szCs w:val="16"/>
                            </w:rPr>
                            <w:delText>2a</w:delText>
                          </w:r>
                        </w:del>
                        <w:ins w:id="20" w:author="Cha, Sunny CTR (NHTSA)" w:date="2017-04-03T11:21:00Z">
                          <w:r>
                            <w:rPr>
                              <w:rFonts w:ascii="Calibri" w:hAnsi="Calibri"/>
                              <w:sz w:val="16"/>
                              <w:szCs w:val="16"/>
                            </w:rPr>
                            <w:t>1</w:t>
                          </w:r>
                        </w:ins>
                      </w:p>
                    </w:txbxContent>
                  </v:textbox>
                </v:shape>
              </w:pict>
            </mc:Fallback>
          </mc:AlternateContent>
        </w:r>
      </w:ins>
      <w:bookmarkEnd w:id="3"/>
      <w:r w:rsidR="00413CAC">
        <w:t>###</w:t>
      </w:r>
    </w:p>
    <w:sectPr w:rsidR="00986D6C" w:rsidSect="00D8132B">
      <w:headerReference w:type="default" r:id="rId11"/>
      <w:type w:val="continuous"/>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DA0" w:rsidRDefault="00A94DA0" w:rsidP="00A94DA0">
      <w:pPr>
        <w:spacing w:line="240" w:lineRule="auto"/>
      </w:pPr>
      <w:r>
        <w:separator/>
      </w:r>
    </w:p>
  </w:endnote>
  <w:endnote w:type="continuationSeparator" w:id="0">
    <w:p w:rsidR="00A94DA0" w:rsidRDefault="00A94DA0" w:rsidP="00A94D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DA0" w:rsidRDefault="00A94DA0" w:rsidP="00A94DA0">
      <w:pPr>
        <w:spacing w:line="240" w:lineRule="auto"/>
      </w:pPr>
      <w:r>
        <w:separator/>
      </w:r>
    </w:p>
  </w:footnote>
  <w:footnote w:type="continuationSeparator" w:id="0">
    <w:p w:rsidR="00A94DA0" w:rsidRDefault="00A94DA0" w:rsidP="00A94DA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DA0" w:rsidRDefault="00A94DA0">
    <w:pPr>
      <w:pStyle w:val="Header"/>
      <w:rPr>
        <w:ins w:id="0" w:author="Cha, Sunny CTR (NHTSA)" w:date="2017-04-03T11:15:00Z"/>
        <w:noProof/>
      </w:rPr>
    </w:pPr>
  </w:p>
  <w:p w:rsidR="00A94DA0" w:rsidRDefault="00A94DA0">
    <w:pPr>
      <w:pStyle w:val="Header"/>
    </w:pPr>
    <w:ins w:id="1" w:author="Cha, Sunny CTR (NHTSA)" w:date="2017-04-03T11:13:00Z">
      <w:r>
        <w:rPr>
          <w:noProof/>
        </w:rPr>
        <w:drawing>
          <wp:anchor distT="0" distB="0" distL="114300" distR="114300" simplePos="0" relativeHeight="251658240" behindDoc="1" locked="0" layoutInCell="1" allowOverlap="1" wp14:anchorId="54EF7FD8" wp14:editId="03085C10">
            <wp:simplePos x="0" y="0"/>
            <wp:positionH relativeFrom="column">
              <wp:posOffset>-57150</wp:posOffset>
            </wp:positionH>
            <wp:positionV relativeFrom="paragraph">
              <wp:posOffset>0</wp:posOffset>
            </wp:positionV>
            <wp:extent cx="1840230" cy="1372870"/>
            <wp:effectExtent l="0" t="0" r="7620" b="0"/>
            <wp:wrapNone/>
            <wp:docPr id="2" name="Picture 2" descr="Buzzed Driving is Drunk Driving - Designate a sober dri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png"/>
                    <pic:cNvPicPr/>
                  </pic:nvPicPr>
                  <pic:blipFill rotWithShape="1">
                    <a:blip r:embed="rId1">
                      <a:extLst>
                        <a:ext uri="{28A0092B-C50C-407E-A947-70E740481C1C}">
                          <a14:useLocalDpi xmlns:a14="http://schemas.microsoft.com/office/drawing/2010/main" val="0"/>
                        </a:ext>
                      </a:extLst>
                    </a:blip>
                    <a:srcRect l="59727"/>
                    <a:stretch/>
                  </pic:blipFill>
                  <pic:spPr bwMode="auto">
                    <a:xfrm>
                      <a:off x="0" y="0"/>
                      <a:ext cx="1840230" cy="13728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ins>
    <w:ins w:id="2" w:author="Cha, Sunny CTR (NHTSA)" w:date="2017-04-03T11:15:00Z">
      <w:r>
        <w:rPr>
          <w:noProof/>
        </w:rPr>
        <w:drawing>
          <wp:anchor distT="0" distB="0" distL="114300" distR="114300" simplePos="0" relativeHeight="251660288" behindDoc="1" locked="0" layoutInCell="1" allowOverlap="1" wp14:anchorId="72C07613" wp14:editId="5C7EB3CF">
            <wp:simplePos x="0" y="0"/>
            <wp:positionH relativeFrom="column">
              <wp:posOffset>3595515</wp:posOffset>
            </wp:positionH>
            <wp:positionV relativeFrom="paragraph">
              <wp:posOffset>65405</wp:posOffset>
            </wp:positionV>
            <wp:extent cx="2372810" cy="1302982"/>
            <wp:effectExtent l="0" t="0" r="0" b="0"/>
            <wp:wrapNone/>
            <wp:docPr id="3" name="Picture 3" descr="NHT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png"/>
                    <pic:cNvPicPr/>
                  </pic:nvPicPr>
                  <pic:blipFill rotWithShape="1">
                    <a:blip r:embed="rId1">
                      <a:extLst>
                        <a:ext uri="{28A0092B-C50C-407E-A947-70E740481C1C}">
                          <a14:useLocalDpi xmlns:a14="http://schemas.microsoft.com/office/drawing/2010/main" val="0"/>
                        </a:ext>
                      </a:extLst>
                    </a:blip>
                    <a:srcRect l="-1316" r="46605"/>
                    <a:stretch/>
                  </pic:blipFill>
                  <pic:spPr bwMode="auto">
                    <a:xfrm>
                      <a:off x="0" y="0"/>
                      <a:ext cx="2372810" cy="130298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F" w:rsidRDefault="000729EF">
    <w:pPr>
      <w:pStyle w:val="Header"/>
      <w:rPr>
        <w:ins w:id="12" w:author="Cha, Sunny CTR (NHTSA)" w:date="2017-04-03T11:15:00Z"/>
        <w:noProof/>
      </w:rPr>
    </w:pPr>
  </w:p>
  <w:p w:rsidR="000729EF" w:rsidRDefault="000729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E110A0"/>
    <w:multiLevelType w:val="multilevel"/>
    <w:tmpl w:val="E530125A"/>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displayBackgroundShap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
  <w:rsids>
    <w:rsidRoot w:val="00986D6C"/>
    <w:rsid w:val="000729EF"/>
    <w:rsid w:val="003027D5"/>
    <w:rsid w:val="00413CAC"/>
    <w:rsid w:val="00482D0C"/>
    <w:rsid w:val="00986D6C"/>
    <w:rsid w:val="00A94DA0"/>
    <w:rsid w:val="00D813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i/>
      <w:color w:val="666666"/>
      <w:sz w:val="30"/>
      <w:szCs w:val="30"/>
    </w:rPr>
  </w:style>
  <w:style w:type="paragraph" w:styleId="Header">
    <w:name w:val="header"/>
    <w:basedOn w:val="Normal"/>
    <w:link w:val="HeaderChar"/>
    <w:uiPriority w:val="99"/>
    <w:unhideWhenUsed/>
    <w:rsid w:val="00A94DA0"/>
    <w:pPr>
      <w:tabs>
        <w:tab w:val="center" w:pos="4680"/>
        <w:tab w:val="right" w:pos="9360"/>
      </w:tabs>
      <w:spacing w:line="240" w:lineRule="auto"/>
    </w:pPr>
  </w:style>
  <w:style w:type="character" w:customStyle="1" w:styleId="HeaderChar">
    <w:name w:val="Header Char"/>
    <w:basedOn w:val="DefaultParagraphFont"/>
    <w:link w:val="Header"/>
    <w:uiPriority w:val="99"/>
    <w:rsid w:val="00A94DA0"/>
  </w:style>
  <w:style w:type="paragraph" w:styleId="Footer">
    <w:name w:val="footer"/>
    <w:basedOn w:val="Normal"/>
    <w:link w:val="FooterChar"/>
    <w:uiPriority w:val="99"/>
    <w:unhideWhenUsed/>
    <w:rsid w:val="00A94DA0"/>
    <w:pPr>
      <w:tabs>
        <w:tab w:val="center" w:pos="4680"/>
        <w:tab w:val="right" w:pos="9360"/>
      </w:tabs>
      <w:spacing w:line="240" w:lineRule="auto"/>
    </w:pPr>
  </w:style>
  <w:style w:type="character" w:customStyle="1" w:styleId="FooterChar">
    <w:name w:val="Footer Char"/>
    <w:basedOn w:val="DefaultParagraphFont"/>
    <w:link w:val="Footer"/>
    <w:uiPriority w:val="99"/>
    <w:rsid w:val="00A94DA0"/>
  </w:style>
  <w:style w:type="paragraph" w:styleId="BalloonText">
    <w:name w:val="Balloon Text"/>
    <w:basedOn w:val="Normal"/>
    <w:link w:val="BalloonTextChar"/>
    <w:uiPriority w:val="99"/>
    <w:semiHidden/>
    <w:unhideWhenUsed/>
    <w:rsid w:val="00A94DA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D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i/>
      <w:color w:val="666666"/>
      <w:sz w:val="30"/>
      <w:szCs w:val="30"/>
    </w:rPr>
  </w:style>
  <w:style w:type="paragraph" w:styleId="Header">
    <w:name w:val="header"/>
    <w:basedOn w:val="Normal"/>
    <w:link w:val="HeaderChar"/>
    <w:uiPriority w:val="99"/>
    <w:unhideWhenUsed/>
    <w:rsid w:val="00A94DA0"/>
    <w:pPr>
      <w:tabs>
        <w:tab w:val="center" w:pos="4680"/>
        <w:tab w:val="right" w:pos="9360"/>
      </w:tabs>
      <w:spacing w:line="240" w:lineRule="auto"/>
    </w:pPr>
  </w:style>
  <w:style w:type="character" w:customStyle="1" w:styleId="HeaderChar">
    <w:name w:val="Header Char"/>
    <w:basedOn w:val="DefaultParagraphFont"/>
    <w:link w:val="Header"/>
    <w:uiPriority w:val="99"/>
    <w:rsid w:val="00A94DA0"/>
  </w:style>
  <w:style w:type="paragraph" w:styleId="Footer">
    <w:name w:val="footer"/>
    <w:basedOn w:val="Normal"/>
    <w:link w:val="FooterChar"/>
    <w:uiPriority w:val="99"/>
    <w:unhideWhenUsed/>
    <w:rsid w:val="00A94DA0"/>
    <w:pPr>
      <w:tabs>
        <w:tab w:val="center" w:pos="4680"/>
        <w:tab w:val="right" w:pos="9360"/>
      </w:tabs>
      <w:spacing w:line="240" w:lineRule="auto"/>
    </w:pPr>
  </w:style>
  <w:style w:type="character" w:customStyle="1" w:styleId="FooterChar">
    <w:name w:val="Footer Char"/>
    <w:basedOn w:val="DefaultParagraphFont"/>
    <w:link w:val="Footer"/>
    <w:uiPriority w:val="99"/>
    <w:rsid w:val="00A94DA0"/>
  </w:style>
  <w:style w:type="paragraph" w:styleId="BalloonText">
    <w:name w:val="Balloon Text"/>
    <w:basedOn w:val="Normal"/>
    <w:link w:val="BalloonTextChar"/>
    <w:uiPriority w:val="99"/>
    <w:semiHidden/>
    <w:unhideWhenUsed/>
    <w:rsid w:val="00A94DA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D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trafficsafetymarketing.gov" TargetMode="External"/><Relationship Id="rId4" Type="http://schemas.openxmlformats.org/officeDocument/2006/relationships/settings" Target="settings.xml"/><Relationship Id="rId9" Type="http://schemas.openxmlformats.org/officeDocument/2006/relationships/hyperlink" Target="http://www.trafficsafetymarketing.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CRISP Communications LLC</Company>
  <LinksUpToDate>false</LinksUpToDate>
  <CharactersWithSpaces>3043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Mary CTR (NHTSA)</dc:creator>
  <cp:lastModifiedBy>Lee, Amy CTR (NHTSA)</cp:lastModifiedBy>
  <cp:revision>3</cp:revision>
  <dcterms:created xsi:type="dcterms:W3CDTF">2017-04-03T15:24:00Z</dcterms:created>
  <dcterms:modified xsi:type="dcterms:W3CDTF">2017-04-03T18:40:00Z</dcterms:modified>
</cp:coreProperties>
</file>