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117" w:rsidRDefault="000F5117" w:rsidP="002145AA">
      <w:pPr>
        <w:pStyle w:val="Standard"/>
        <w:rPr>
          <w:rFonts w:cs="Times New Roman"/>
          <w:b/>
        </w:rPr>
      </w:pPr>
      <w:r>
        <w:rPr>
          <w:rFonts w:cs="Times New Roman"/>
          <w:noProof/>
          <w:lang w:eastAsia="en-US" w:bidi="ar-SA"/>
        </w:rPr>
        <w:drawing>
          <wp:anchor distT="0" distB="0" distL="114300" distR="114300" simplePos="0" relativeHeight="251659264" behindDoc="1" locked="0" layoutInCell="1" allowOverlap="1" wp14:anchorId="28DAA766" wp14:editId="6754B8C3">
            <wp:simplePos x="0" y="0"/>
            <wp:positionH relativeFrom="column">
              <wp:posOffset>4223385</wp:posOffset>
            </wp:positionH>
            <wp:positionV relativeFrom="paragraph">
              <wp:posOffset>-315595</wp:posOffset>
            </wp:positionV>
            <wp:extent cx="1890395" cy="1445895"/>
            <wp:effectExtent l="0" t="0" r="0" b="1905"/>
            <wp:wrapNone/>
            <wp:docPr id="1" name="Picture 1" descr="Buzzed Driving is Drunk Driv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zzed Logo Color.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90395" cy="1445895"/>
                    </a:xfrm>
                    <a:prstGeom prst="rect">
                      <a:avLst/>
                    </a:prstGeom>
                  </pic:spPr>
                </pic:pic>
              </a:graphicData>
            </a:graphic>
            <wp14:sizeRelH relativeFrom="page">
              <wp14:pctWidth>0</wp14:pctWidth>
            </wp14:sizeRelH>
            <wp14:sizeRelV relativeFrom="page">
              <wp14:pctHeight>0</wp14:pctHeight>
            </wp14:sizeRelV>
          </wp:anchor>
        </w:drawing>
      </w:r>
    </w:p>
    <w:p w:rsidR="000F5117" w:rsidRDefault="000F5117" w:rsidP="002145AA">
      <w:pPr>
        <w:pStyle w:val="Standard"/>
        <w:rPr>
          <w:rFonts w:cs="Times New Roman"/>
          <w:b/>
        </w:rPr>
      </w:pPr>
    </w:p>
    <w:p w:rsidR="000F5117" w:rsidRDefault="000F5117" w:rsidP="002145AA">
      <w:pPr>
        <w:pStyle w:val="Standard"/>
        <w:rPr>
          <w:rFonts w:cs="Times New Roman"/>
          <w:b/>
        </w:rPr>
      </w:pPr>
    </w:p>
    <w:p w:rsidR="002145AA" w:rsidRPr="00995C9C" w:rsidRDefault="002145AA" w:rsidP="002145AA">
      <w:pPr>
        <w:pStyle w:val="Standard"/>
        <w:rPr>
          <w:rFonts w:cs="Times New Roman"/>
          <w:b/>
          <w:caps/>
        </w:rPr>
      </w:pPr>
      <w:r w:rsidRPr="00995C9C">
        <w:rPr>
          <w:rFonts w:cs="Times New Roman"/>
          <w:b/>
          <w:caps/>
        </w:rPr>
        <w:t xml:space="preserve">Halloween Campaign                                                                          </w:t>
      </w:r>
      <w:r w:rsidRPr="00995C9C">
        <w:rPr>
          <w:rFonts w:cs="Times New Roman"/>
          <w:b/>
          <w:caps/>
        </w:rPr>
        <w:br/>
        <w:t>Sample Op-Ed</w:t>
      </w:r>
    </w:p>
    <w:p w:rsidR="002145AA" w:rsidRPr="001A7A8A" w:rsidRDefault="002145AA" w:rsidP="002145AA">
      <w:pPr>
        <w:pStyle w:val="Standard"/>
        <w:rPr>
          <w:rFonts w:cs="Times New Roman"/>
          <w:b/>
        </w:rPr>
      </w:pPr>
    </w:p>
    <w:p w:rsidR="002145AA" w:rsidRPr="001A7A8A" w:rsidRDefault="002145AA" w:rsidP="002145AA">
      <w:pPr>
        <w:pStyle w:val="Standard"/>
        <w:rPr>
          <w:rFonts w:cs="Times New Roman"/>
          <w:b/>
        </w:rPr>
      </w:pPr>
    </w:p>
    <w:p w:rsidR="002145AA" w:rsidRPr="001A7A8A" w:rsidRDefault="002145AA" w:rsidP="002145AA">
      <w:pPr>
        <w:spacing w:after="0" w:line="240" w:lineRule="auto"/>
        <w:rPr>
          <w:rFonts w:ascii="Times New Roman" w:hAnsi="Times New Roman" w:cs="Times New Roman"/>
          <w:sz w:val="24"/>
          <w:szCs w:val="24"/>
        </w:rPr>
      </w:pPr>
    </w:p>
    <w:p w:rsidR="002145AA" w:rsidRDefault="002145AA" w:rsidP="002145AA">
      <w:pPr>
        <w:spacing w:after="0" w:line="240" w:lineRule="auto"/>
        <w:rPr>
          <w:rFonts w:ascii="Times New Roman" w:hAnsi="Times New Roman" w:cs="Times New Roman"/>
          <w:b/>
          <w:sz w:val="24"/>
          <w:szCs w:val="24"/>
        </w:rPr>
      </w:pPr>
    </w:p>
    <w:p w:rsidR="00942140" w:rsidRDefault="00942140" w:rsidP="002145A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This Halloween, Make Memories, Not Nightmares</w:t>
      </w:r>
    </w:p>
    <w:p w:rsidR="002145AA" w:rsidRPr="001A7A8A" w:rsidRDefault="00942140" w:rsidP="002145A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Remember</w:t>
      </w:r>
      <w:r w:rsidR="002145AA">
        <w:rPr>
          <w:rFonts w:ascii="Times New Roman" w:hAnsi="Times New Roman" w:cs="Times New Roman"/>
          <w:b/>
          <w:sz w:val="24"/>
          <w:szCs w:val="24"/>
        </w:rPr>
        <w:t>:</w:t>
      </w:r>
      <w:r w:rsidR="002145AA" w:rsidRPr="001A7A8A">
        <w:rPr>
          <w:rFonts w:ascii="Times New Roman" w:hAnsi="Times New Roman" w:cs="Times New Roman"/>
          <w:b/>
          <w:sz w:val="24"/>
          <w:szCs w:val="24"/>
        </w:rPr>
        <w:t xml:space="preserve"> </w:t>
      </w:r>
      <w:r w:rsidR="002145AA">
        <w:rPr>
          <w:rFonts w:ascii="Times New Roman" w:hAnsi="Times New Roman" w:cs="Times New Roman"/>
          <w:b/>
          <w:sz w:val="24"/>
          <w:szCs w:val="24"/>
        </w:rPr>
        <w:t xml:space="preserve">Buzzed Driving </w:t>
      </w:r>
      <w:r w:rsidR="00E17D2D">
        <w:rPr>
          <w:rFonts w:ascii="Times New Roman" w:hAnsi="Times New Roman" w:cs="Times New Roman"/>
          <w:b/>
          <w:sz w:val="24"/>
          <w:szCs w:val="24"/>
        </w:rPr>
        <w:t>I</w:t>
      </w:r>
      <w:r w:rsidR="002145AA">
        <w:rPr>
          <w:rFonts w:ascii="Times New Roman" w:hAnsi="Times New Roman" w:cs="Times New Roman"/>
          <w:b/>
          <w:sz w:val="24"/>
          <w:szCs w:val="24"/>
        </w:rPr>
        <w:t>s Drunk Driving</w:t>
      </w:r>
    </w:p>
    <w:p w:rsidR="002145AA" w:rsidRPr="001A7A8A" w:rsidRDefault="002145AA" w:rsidP="002145AA">
      <w:pPr>
        <w:spacing w:after="0" w:line="240" w:lineRule="auto"/>
        <w:rPr>
          <w:rFonts w:ascii="Times New Roman" w:hAnsi="Times New Roman" w:cs="Times New Roman"/>
          <w:b/>
          <w:sz w:val="24"/>
          <w:szCs w:val="24"/>
        </w:rPr>
      </w:pPr>
    </w:p>
    <w:p w:rsidR="002145AA" w:rsidRPr="001A7A8A" w:rsidRDefault="002145AA" w:rsidP="002145AA">
      <w:pPr>
        <w:spacing w:after="0" w:line="240" w:lineRule="auto"/>
        <w:jc w:val="center"/>
        <w:rPr>
          <w:rFonts w:ascii="Times New Roman" w:hAnsi="Times New Roman" w:cs="Times New Roman"/>
          <w:sz w:val="24"/>
          <w:szCs w:val="24"/>
        </w:rPr>
      </w:pPr>
      <w:r w:rsidRPr="001A7A8A">
        <w:rPr>
          <w:rFonts w:ascii="Times New Roman" w:hAnsi="Times New Roman" w:cs="Times New Roman"/>
          <w:sz w:val="24"/>
          <w:szCs w:val="24"/>
        </w:rPr>
        <w:t>By [Local Leader]</w:t>
      </w:r>
    </w:p>
    <w:p w:rsidR="002145AA" w:rsidRPr="001A7A8A" w:rsidRDefault="002145AA" w:rsidP="002145AA">
      <w:pPr>
        <w:spacing w:after="0" w:line="240" w:lineRule="auto"/>
        <w:rPr>
          <w:rFonts w:ascii="Times New Roman" w:hAnsi="Times New Roman" w:cs="Times New Roman"/>
          <w:b/>
          <w:sz w:val="24"/>
          <w:szCs w:val="24"/>
        </w:rPr>
      </w:pPr>
    </w:p>
    <w:p w:rsidR="00390613" w:rsidRDefault="00390613" w:rsidP="002145AA">
      <w:pPr>
        <w:spacing w:after="0" w:line="240" w:lineRule="auto"/>
        <w:rPr>
          <w:rFonts w:ascii="Times New Roman" w:hAnsi="Times New Roman" w:cs="Times New Roman"/>
          <w:sz w:val="24"/>
          <w:szCs w:val="24"/>
        </w:rPr>
      </w:pPr>
    </w:p>
    <w:p w:rsidR="00A8385C" w:rsidRDefault="00A8385C" w:rsidP="002145A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Halloween is a night for friends and family to enjoy candy, costumes, and memory-making. Save the nightmares for the horror films: don’t engage in drunk driving, and always remember: Buzzed Driving Is Drunk Driving. </w:t>
      </w:r>
    </w:p>
    <w:p w:rsidR="00A8385C" w:rsidRDefault="00A8385C" w:rsidP="002145AA">
      <w:pPr>
        <w:spacing w:after="0" w:line="240" w:lineRule="auto"/>
        <w:rPr>
          <w:rFonts w:ascii="Times New Roman" w:hAnsi="Times New Roman" w:cs="Times New Roman"/>
          <w:sz w:val="24"/>
          <w:szCs w:val="24"/>
        </w:rPr>
      </w:pPr>
    </w:p>
    <w:p w:rsidR="002145AA" w:rsidRPr="00F31E37" w:rsidRDefault="002311AC" w:rsidP="002145A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Tragically, Halloween drunk-driving </w:t>
      </w:r>
      <w:r w:rsidR="00A958DD">
        <w:rPr>
          <w:rFonts w:ascii="Times New Roman" w:hAnsi="Times New Roman" w:cs="Times New Roman"/>
          <w:sz w:val="24"/>
          <w:szCs w:val="24"/>
        </w:rPr>
        <w:t xml:space="preserve">fatalities </w:t>
      </w:r>
      <w:r>
        <w:rPr>
          <w:rFonts w:ascii="Times New Roman" w:hAnsi="Times New Roman" w:cs="Times New Roman"/>
          <w:sz w:val="24"/>
          <w:szCs w:val="24"/>
        </w:rPr>
        <w:t>are on the rise. There were 55 deaths on Halloween night in 2015, up from 17 in 2011—and steadily increasing each year in between. If you</w:t>
      </w:r>
      <w:r w:rsidR="00F31E37">
        <w:rPr>
          <w:rFonts w:ascii="Times New Roman" w:hAnsi="Times New Roman" w:cs="Times New Roman"/>
          <w:sz w:val="24"/>
          <w:szCs w:val="24"/>
        </w:rPr>
        <w:t xml:space="preserve"> plan to </w:t>
      </w:r>
      <w:ins w:id="0" w:author="Millen, Lori (NHTSA)" w:date="2017-06-21T16:08:00Z">
        <w:r w:rsidR="002E2C50">
          <w:rPr>
            <w:rFonts w:ascii="Times New Roman" w:hAnsi="Times New Roman" w:cs="Times New Roman"/>
            <w:sz w:val="24"/>
            <w:szCs w:val="24"/>
          </w:rPr>
          <w:t>go</w:t>
        </w:r>
      </w:ins>
      <w:del w:id="1" w:author="Millen, Lori (NHTSA)" w:date="2017-06-21T16:08:00Z">
        <w:r w:rsidR="00F31E37" w:rsidDel="002E2C50">
          <w:rPr>
            <w:rFonts w:ascii="Times New Roman" w:hAnsi="Times New Roman" w:cs="Times New Roman"/>
            <w:sz w:val="24"/>
            <w:szCs w:val="24"/>
          </w:rPr>
          <w:delText>head</w:delText>
        </w:r>
      </w:del>
      <w:r w:rsidR="00F31E37">
        <w:rPr>
          <w:rFonts w:ascii="Times New Roman" w:hAnsi="Times New Roman" w:cs="Times New Roman"/>
          <w:sz w:val="24"/>
          <w:szCs w:val="24"/>
        </w:rPr>
        <w:t xml:space="preserve"> out with the ghouls and goblins to enjoy an adult beverage, make sure you plan a safe ride home before you</w:t>
      </w:r>
      <w:del w:id="2" w:author="Millen, Lori (NHTSA)" w:date="2017-06-21T16:08:00Z">
        <w:r w:rsidR="00F31E37" w:rsidDel="002E2C50">
          <w:rPr>
            <w:rFonts w:ascii="Times New Roman" w:hAnsi="Times New Roman" w:cs="Times New Roman"/>
            <w:sz w:val="24"/>
            <w:szCs w:val="24"/>
          </w:rPr>
          <w:delText xml:space="preserve"> ever</w:delText>
        </w:r>
      </w:del>
      <w:r w:rsidR="00F31E37">
        <w:rPr>
          <w:rFonts w:ascii="Times New Roman" w:hAnsi="Times New Roman" w:cs="Times New Roman"/>
          <w:sz w:val="24"/>
          <w:szCs w:val="24"/>
        </w:rPr>
        <w:t xml:space="preserve"> leave the house. </w:t>
      </w:r>
      <w:r w:rsidR="00593C47">
        <w:rPr>
          <w:rFonts w:ascii="Times New Roman" w:hAnsi="Times New Roman" w:cs="Times New Roman"/>
          <w:sz w:val="24"/>
          <w:szCs w:val="24"/>
        </w:rPr>
        <w:t>Even if</w:t>
      </w:r>
      <w:r w:rsidR="002145AA">
        <w:rPr>
          <w:rFonts w:ascii="Times New Roman" w:hAnsi="Times New Roman" w:cs="Times New Roman"/>
          <w:sz w:val="24"/>
          <w:szCs w:val="24"/>
        </w:rPr>
        <w:t xml:space="preserve"> you “only ha</w:t>
      </w:r>
      <w:r w:rsidR="00593C47">
        <w:rPr>
          <w:rFonts w:ascii="Times New Roman" w:hAnsi="Times New Roman" w:cs="Times New Roman"/>
          <w:sz w:val="24"/>
          <w:szCs w:val="24"/>
        </w:rPr>
        <w:t>ve</w:t>
      </w:r>
      <w:r w:rsidR="002145AA">
        <w:rPr>
          <w:rFonts w:ascii="Times New Roman" w:hAnsi="Times New Roman" w:cs="Times New Roman"/>
          <w:sz w:val="24"/>
          <w:szCs w:val="24"/>
        </w:rPr>
        <w:t xml:space="preserve"> a couple</w:t>
      </w:r>
      <w:r w:rsidR="00593C47">
        <w:rPr>
          <w:rFonts w:ascii="Times New Roman" w:hAnsi="Times New Roman" w:cs="Times New Roman"/>
          <w:sz w:val="24"/>
          <w:szCs w:val="24"/>
        </w:rPr>
        <w:t>,</w:t>
      </w:r>
      <w:r w:rsidR="002145AA">
        <w:rPr>
          <w:rFonts w:ascii="Times New Roman" w:hAnsi="Times New Roman" w:cs="Times New Roman"/>
          <w:sz w:val="24"/>
          <w:szCs w:val="24"/>
        </w:rPr>
        <w:t xml:space="preserve">” </w:t>
      </w:r>
      <w:r w:rsidR="00F31E37">
        <w:rPr>
          <w:rFonts w:ascii="Times New Roman" w:hAnsi="Times New Roman" w:cs="Times New Roman"/>
          <w:sz w:val="24"/>
          <w:szCs w:val="24"/>
        </w:rPr>
        <w:t>you are in no shape to drive.</w:t>
      </w:r>
    </w:p>
    <w:p w:rsidR="002145AA" w:rsidRPr="001A7A8A" w:rsidRDefault="002145AA" w:rsidP="002145AA">
      <w:pPr>
        <w:spacing w:after="0" w:line="240" w:lineRule="auto"/>
        <w:rPr>
          <w:rFonts w:ascii="Times New Roman" w:hAnsi="Times New Roman" w:cs="Times New Roman"/>
          <w:sz w:val="24"/>
          <w:szCs w:val="24"/>
        </w:rPr>
      </w:pPr>
    </w:p>
    <w:p w:rsidR="002145AA" w:rsidRPr="001A7A8A" w:rsidRDefault="00F31E37" w:rsidP="002145AA">
      <w:pPr>
        <w:spacing w:after="0" w:line="240" w:lineRule="auto"/>
        <w:rPr>
          <w:rFonts w:ascii="Times New Roman" w:hAnsi="Times New Roman" w:cs="Times New Roman"/>
          <w:sz w:val="24"/>
          <w:szCs w:val="24"/>
        </w:rPr>
      </w:pPr>
      <w:r>
        <w:rPr>
          <w:rFonts w:ascii="Times New Roman" w:hAnsi="Times New Roman" w:cs="Times New Roman"/>
          <w:sz w:val="24"/>
          <w:szCs w:val="24"/>
        </w:rPr>
        <w:t>Collectively, f</w:t>
      </w:r>
      <w:r w:rsidR="002145AA">
        <w:rPr>
          <w:rFonts w:ascii="Times New Roman" w:hAnsi="Times New Roman" w:cs="Times New Roman"/>
          <w:sz w:val="24"/>
          <w:szCs w:val="24"/>
        </w:rPr>
        <w:t>rom</w:t>
      </w:r>
      <w:r w:rsidR="002145AA" w:rsidRPr="001A7A8A">
        <w:rPr>
          <w:rFonts w:ascii="Times New Roman" w:hAnsi="Times New Roman" w:cs="Times New Roman"/>
          <w:sz w:val="24"/>
          <w:szCs w:val="24"/>
        </w:rPr>
        <w:t xml:space="preserve"> 20</w:t>
      </w:r>
      <w:r>
        <w:rPr>
          <w:rFonts w:ascii="Times New Roman" w:hAnsi="Times New Roman" w:cs="Times New Roman"/>
          <w:sz w:val="24"/>
          <w:szCs w:val="24"/>
        </w:rPr>
        <w:t>11</w:t>
      </w:r>
      <w:r w:rsidR="002145AA" w:rsidRPr="001A7A8A">
        <w:rPr>
          <w:rFonts w:ascii="Times New Roman" w:hAnsi="Times New Roman" w:cs="Times New Roman"/>
          <w:sz w:val="24"/>
          <w:szCs w:val="24"/>
        </w:rPr>
        <w:t xml:space="preserve"> to 201</w:t>
      </w:r>
      <w:r>
        <w:rPr>
          <w:rFonts w:ascii="Times New Roman" w:hAnsi="Times New Roman" w:cs="Times New Roman"/>
          <w:sz w:val="24"/>
          <w:szCs w:val="24"/>
        </w:rPr>
        <w:t xml:space="preserve">5, </w:t>
      </w:r>
      <w:r w:rsidR="00A958DD">
        <w:rPr>
          <w:rFonts w:ascii="Times New Roman" w:hAnsi="Times New Roman" w:cs="Times New Roman"/>
          <w:sz w:val="24"/>
          <w:szCs w:val="24"/>
        </w:rPr>
        <w:t xml:space="preserve">there were </w:t>
      </w:r>
      <w:r>
        <w:rPr>
          <w:rFonts w:ascii="Times New Roman" w:hAnsi="Times New Roman" w:cs="Times New Roman"/>
          <w:sz w:val="24"/>
          <w:szCs w:val="24"/>
        </w:rPr>
        <w:t>172</w:t>
      </w:r>
      <w:r w:rsidR="002145AA" w:rsidRPr="001A7A8A">
        <w:rPr>
          <w:rFonts w:ascii="Times New Roman" w:hAnsi="Times New Roman" w:cs="Times New Roman"/>
          <w:sz w:val="24"/>
          <w:szCs w:val="24"/>
        </w:rPr>
        <w:t xml:space="preserve"> people killed in motor vehicle crashes involving a drunk driver on Halloween night</w:t>
      </w:r>
      <w:r w:rsidR="00942140">
        <w:rPr>
          <w:rFonts w:ascii="Times New Roman" w:hAnsi="Times New Roman" w:cs="Times New Roman"/>
          <w:sz w:val="24"/>
          <w:szCs w:val="24"/>
        </w:rPr>
        <w:t xml:space="preserve">, </w:t>
      </w:r>
      <w:r w:rsidR="00942140" w:rsidRPr="001A7A8A">
        <w:rPr>
          <w:rFonts w:ascii="Times New Roman" w:hAnsi="Times New Roman" w:cs="Times New Roman"/>
          <w:sz w:val="24"/>
          <w:szCs w:val="24"/>
        </w:rPr>
        <w:t>according to the National Highway Traffic Safety Administration</w:t>
      </w:r>
      <w:r w:rsidR="00A958DD">
        <w:rPr>
          <w:rFonts w:ascii="Times New Roman" w:hAnsi="Times New Roman" w:cs="Times New Roman"/>
          <w:sz w:val="24"/>
          <w:szCs w:val="24"/>
        </w:rPr>
        <w:t xml:space="preserve"> (NHTSA)</w:t>
      </w:r>
      <w:r w:rsidR="00942140" w:rsidRPr="001A7A8A">
        <w:rPr>
          <w:rFonts w:ascii="Times New Roman" w:hAnsi="Times New Roman" w:cs="Times New Roman"/>
          <w:sz w:val="24"/>
          <w:szCs w:val="24"/>
        </w:rPr>
        <w:t>.</w:t>
      </w:r>
      <w:r>
        <w:rPr>
          <w:rFonts w:ascii="Times New Roman" w:hAnsi="Times New Roman" w:cs="Times New Roman"/>
          <w:sz w:val="24"/>
          <w:szCs w:val="24"/>
        </w:rPr>
        <w:t xml:space="preserve"> In fact, during those same years, nearly half (45%) of all motor vehicle deaths involved drunk driving.</w:t>
      </w:r>
      <w:r w:rsidR="001F78AA">
        <w:rPr>
          <w:rFonts w:ascii="Times New Roman" w:hAnsi="Times New Roman" w:cs="Times New Roman"/>
          <w:sz w:val="24"/>
          <w:szCs w:val="24"/>
        </w:rPr>
        <w:t xml:space="preserve"> That’s a chilling </w:t>
      </w:r>
      <w:r w:rsidR="00942140">
        <w:rPr>
          <w:rFonts w:ascii="Times New Roman" w:hAnsi="Times New Roman" w:cs="Times New Roman"/>
          <w:sz w:val="24"/>
          <w:szCs w:val="24"/>
        </w:rPr>
        <w:t>stat</w:t>
      </w:r>
      <w:r w:rsidR="00A958DD">
        <w:rPr>
          <w:rFonts w:ascii="Times New Roman" w:hAnsi="Times New Roman" w:cs="Times New Roman"/>
          <w:sz w:val="24"/>
          <w:szCs w:val="24"/>
        </w:rPr>
        <w:t>istic</w:t>
      </w:r>
      <w:r w:rsidR="001F78AA">
        <w:rPr>
          <w:rFonts w:ascii="Times New Roman" w:hAnsi="Times New Roman" w:cs="Times New Roman"/>
          <w:sz w:val="24"/>
          <w:szCs w:val="24"/>
        </w:rPr>
        <w:t xml:space="preserve">. What’s more upsetting is how preventable these deaths really are. </w:t>
      </w:r>
      <w:r w:rsidR="00942140">
        <w:rPr>
          <w:rFonts w:ascii="Times New Roman" w:hAnsi="Times New Roman" w:cs="Times New Roman"/>
          <w:sz w:val="24"/>
          <w:szCs w:val="24"/>
        </w:rPr>
        <w:t>Americans should know by now that it</w:t>
      </w:r>
      <w:r w:rsidR="00942140" w:rsidRPr="001A7A8A">
        <w:rPr>
          <w:rFonts w:ascii="Times New Roman" w:hAnsi="Times New Roman" w:cs="Times New Roman"/>
          <w:sz w:val="24"/>
          <w:szCs w:val="24"/>
        </w:rPr>
        <w:t xml:space="preserve"> is illegal </w:t>
      </w:r>
      <w:r w:rsidR="00942140">
        <w:rPr>
          <w:rFonts w:ascii="Times New Roman" w:hAnsi="Times New Roman" w:cs="Times New Roman"/>
          <w:sz w:val="24"/>
          <w:szCs w:val="24"/>
        </w:rPr>
        <w:t>in every State and Washington, D.C.</w:t>
      </w:r>
      <w:r w:rsidR="00942140" w:rsidRPr="001A7A8A">
        <w:rPr>
          <w:rFonts w:ascii="Times New Roman" w:hAnsi="Times New Roman" w:cs="Times New Roman"/>
          <w:sz w:val="24"/>
          <w:szCs w:val="24"/>
        </w:rPr>
        <w:t xml:space="preserve"> to drive with a blood alcohol concentration (BAC) of .08 grams per deciliter (g/</w:t>
      </w:r>
      <w:proofErr w:type="spellStart"/>
      <w:r w:rsidR="00942140" w:rsidRPr="001A7A8A">
        <w:rPr>
          <w:rFonts w:ascii="Times New Roman" w:hAnsi="Times New Roman" w:cs="Times New Roman"/>
          <w:sz w:val="24"/>
          <w:szCs w:val="24"/>
        </w:rPr>
        <w:t>dL</w:t>
      </w:r>
      <w:proofErr w:type="spellEnd"/>
      <w:r w:rsidR="00942140" w:rsidRPr="001A7A8A">
        <w:rPr>
          <w:rFonts w:ascii="Times New Roman" w:hAnsi="Times New Roman" w:cs="Times New Roman"/>
          <w:sz w:val="24"/>
          <w:szCs w:val="24"/>
        </w:rPr>
        <w:t xml:space="preserve">) or higher. </w:t>
      </w:r>
      <w:r w:rsidR="001F78AA">
        <w:rPr>
          <w:rFonts w:ascii="Times New Roman" w:hAnsi="Times New Roman" w:cs="Times New Roman"/>
          <w:sz w:val="24"/>
          <w:szCs w:val="24"/>
        </w:rPr>
        <w:t>I</w:t>
      </w:r>
      <w:r w:rsidR="002145AA">
        <w:rPr>
          <w:rFonts w:ascii="Times New Roman" w:hAnsi="Times New Roman" w:cs="Times New Roman"/>
          <w:sz w:val="24"/>
          <w:szCs w:val="24"/>
        </w:rPr>
        <w:t>f you’ve been drinking</w:t>
      </w:r>
      <w:r w:rsidR="001F78AA">
        <w:rPr>
          <w:rFonts w:ascii="Times New Roman" w:hAnsi="Times New Roman" w:cs="Times New Roman"/>
          <w:sz w:val="24"/>
          <w:szCs w:val="24"/>
        </w:rPr>
        <w:t>,</w:t>
      </w:r>
      <w:r w:rsidR="002145AA">
        <w:rPr>
          <w:rFonts w:ascii="Times New Roman" w:hAnsi="Times New Roman" w:cs="Times New Roman"/>
          <w:sz w:val="24"/>
          <w:szCs w:val="24"/>
        </w:rPr>
        <w:t xml:space="preserve"> you’re in no position to judge your own sobriety. Alcohol impairs judgment. That’s why you </w:t>
      </w:r>
      <w:del w:id="3" w:author="Millen, Lori (NHTSA)" w:date="2017-06-21T16:09:00Z">
        <w:r w:rsidR="001F78AA" w:rsidDel="002E2C50">
          <w:rPr>
            <w:rFonts w:ascii="Times New Roman" w:hAnsi="Times New Roman" w:cs="Times New Roman"/>
            <w:sz w:val="24"/>
            <w:szCs w:val="24"/>
          </w:rPr>
          <w:delText>must</w:delText>
        </w:r>
        <w:r w:rsidR="002145AA" w:rsidDel="002E2C50">
          <w:rPr>
            <w:rFonts w:ascii="Times New Roman" w:hAnsi="Times New Roman" w:cs="Times New Roman"/>
            <w:sz w:val="24"/>
            <w:szCs w:val="24"/>
          </w:rPr>
          <w:delText xml:space="preserve"> </w:delText>
        </w:r>
      </w:del>
      <w:r w:rsidR="002145AA">
        <w:rPr>
          <w:rFonts w:ascii="Times New Roman" w:hAnsi="Times New Roman" w:cs="Times New Roman"/>
          <w:sz w:val="24"/>
          <w:szCs w:val="24"/>
        </w:rPr>
        <w:t xml:space="preserve">make a plan </w:t>
      </w:r>
      <w:r w:rsidR="002145AA">
        <w:rPr>
          <w:rFonts w:ascii="Times New Roman" w:hAnsi="Times New Roman" w:cs="Times New Roman"/>
          <w:i/>
          <w:sz w:val="24"/>
          <w:szCs w:val="24"/>
        </w:rPr>
        <w:t>before</w:t>
      </w:r>
      <w:r w:rsidR="002145AA">
        <w:rPr>
          <w:rFonts w:ascii="Times New Roman" w:hAnsi="Times New Roman" w:cs="Times New Roman"/>
          <w:sz w:val="24"/>
          <w:szCs w:val="24"/>
        </w:rPr>
        <w:t xml:space="preserve"> you head out.</w:t>
      </w:r>
    </w:p>
    <w:p w:rsidR="002145AA" w:rsidRPr="001A7A8A" w:rsidRDefault="002145AA" w:rsidP="002145AA">
      <w:pPr>
        <w:spacing w:after="0" w:line="240" w:lineRule="auto"/>
        <w:rPr>
          <w:rFonts w:ascii="Times New Roman" w:hAnsi="Times New Roman" w:cs="Times New Roman"/>
          <w:sz w:val="24"/>
          <w:szCs w:val="24"/>
        </w:rPr>
      </w:pPr>
    </w:p>
    <w:p w:rsidR="002145AA" w:rsidRPr="001A7A8A" w:rsidRDefault="002145AA" w:rsidP="002145AA">
      <w:pPr>
        <w:spacing w:after="0" w:line="240" w:lineRule="auto"/>
        <w:rPr>
          <w:rFonts w:ascii="Times New Roman" w:hAnsi="Times New Roman" w:cs="Times New Roman"/>
          <w:sz w:val="24"/>
          <w:szCs w:val="24"/>
        </w:rPr>
      </w:pPr>
      <w:r w:rsidRPr="001A7A8A">
        <w:rPr>
          <w:rFonts w:ascii="Times New Roman" w:hAnsi="Times New Roman" w:cs="Times New Roman"/>
          <w:sz w:val="24"/>
          <w:szCs w:val="24"/>
        </w:rPr>
        <w:t xml:space="preserve">Drunk driving is </w:t>
      </w:r>
      <w:ins w:id="4" w:author="Millen, Lori (NHTSA)" w:date="2017-06-21T16:09:00Z">
        <w:r w:rsidR="002E2C50">
          <w:rPr>
            <w:rFonts w:ascii="Times New Roman" w:hAnsi="Times New Roman" w:cs="Times New Roman"/>
            <w:sz w:val="24"/>
            <w:szCs w:val="24"/>
          </w:rPr>
          <w:t xml:space="preserve">not only </w:t>
        </w:r>
      </w:ins>
      <w:r w:rsidRPr="001A7A8A">
        <w:rPr>
          <w:rFonts w:ascii="Times New Roman" w:hAnsi="Times New Roman" w:cs="Times New Roman"/>
          <w:sz w:val="24"/>
          <w:szCs w:val="24"/>
        </w:rPr>
        <w:t>deadly</w:t>
      </w:r>
      <w:ins w:id="5" w:author="Millen, Lori (NHTSA)" w:date="2017-06-21T16:10:00Z">
        <w:r w:rsidR="002E2C50">
          <w:rPr>
            <w:rFonts w:ascii="Times New Roman" w:hAnsi="Times New Roman" w:cs="Times New Roman"/>
            <w:sz w:val="24"/>
            <w:szCs w:val="24"/>
          </w:rPr>
          <w:t>; it’s also</w:t>
        </w:r>
      </w:ins>
      <w:del w:id="6" w:author="Millen, Lori (NHTSA)" w:date="2017-06-21T16:10:00Z">
        <w:r w:rsidR="00A958DD" w:rsidDel="002E2C50">
          <w:rPr>
            <w:rFonts w:ascii="Times New Roman" w:hAnsi="Times New Roman" w:cs="Times New Roman"/>
            <w:sz w:val="24"/>
            <w:szCs w:val="24"/>
          </w:rPr>
          <w:delText>, and</w:delText>
        </w:r>
      </w:del>
      <w:r w:rsidR="00A958DD">
        <w:rPr>
          <w:rFonts w:ascii="Times New Roman" w:hAnsi="Times New Roman" w:cs="Times New Roman"/>
          <w:sz w:val="24"/>
          <w:szCs w:val="24"/>
        </w:rPr>
        <w:t xml:space="preserve"> costly</w:t>
      </w:r>
      <w:r w:rsidRPr="001A7A8A">
        <w:rPr>
          <w:rFonts w:ascii="Times New Roman" w:hAnsi="Times New Roman" w:cs="Times New Roman"/>
          <w:sz w:val="24"/>
          <w:szCs w:val="24"/>
        </w:rPr>
        <w:t xml:space="preserve">. </w:t>
      </w:r>
      <w:ins w:id="7" w:author="Millen, Lori (NHTSA)" w:date="2017-06-21T16:10:00Z">
        <w:r w:rsidR="002E2C50">
          <w:rPr>
            <w:rFonts w:ascii="Times New Roman" w:hAnsi="Times New Roman" w:cs="Times New Roman"/>
            <w:sz w:val="24"/>
            <w:szCs w:val="24"/>
          </w:rPr>
          <w:t>Y</w:t>
        </w:r>
      </w:ins>
      <w:del w:id="8" w:author="Millen, Lori (NHTSA)" w:date="2017-06-21T16:10:00Z">
        <w:r w:rsidR="00A958DD" w:rsidDel="002E2C50">
          <w:rPr>
            <w:rFonts w:ascii="Times New Roman" w:hAnsi="Times New Roman" w:cs="Times New Roman"/>
            <w:sz w:val="24"/>
            <w:szCs w:val="24"/>
          </w:rPr>
          <w:delText>E</w:delText>
        </w:r>
        <w:r w:rsidR="00A958DD" w:rsidRPr="001A7A8A" w:rsidDel="002E2C50">
          <w:rPr>
            <w:rFonts w:ascii="Times New Roman" w:hAnsi="Times New Roman" w:cs="Times New Roman"/>
            <w:sz w:val="24"/>
            <w:szCs w:val="24"/>
          </w:rPr>
          <w:delText xml:space="preserve">ven </w:delText>
        </w:r>
        <w:r w:rsidRPr="001A7A8A" w:rsidDel="002E2C50">
          <w:rPr>
            <w:rFonts w:ascii="Times New Roman" w:hAnsi="Times New Roman" w:cs="Times New Roman"/>
            <w:sz w:val="24"/>
            <w:szCs w:val="24"/>
          </w:rPr>
          <w:delText>if you’re not killed or injured</w:delText>
        </w:r>
        <w:r w:rsidR="00ED3F8A" w:rsidDel="002E2C50">
          <w:rPr>
            <w:rFonts w:ascii="Times New Roman" w:hAnsi="Times New Roman" w:cs="Times New Roman"/>
            <w:sz w:val="24"/>
            <w:szCs w:val="24"/>
          </w:rPr>
          <w:delText xml:space="preserve"> in an accident</w:delText>
        </w:r>
        <w:r w:rsidRPr="001A7A8A" w:rsidDel="002E2C50">
          <w:rPr>
            <w:rFonts w:ascii="Times New Roman" w:hAnsi="Times New Roman" w:cs="Times New Roman"/>
            <w:sz w:val="24"/>
            <w:szCs w:val="24"/>
          </w:rPr>
          <w:delText>, y</w:delText>
        </w:r>
      </w:del>
      <w:r w:rsidRPr="001A7A8A">
        <w:rPr>
          <w:rFonts w:ascii="Times New Roman" w:hAnsi="Times New Roman" w:cs="Times New Roman"/>
          <w:sz w:val="24"/>
          <w:szCs w:val="24"/>
        </w:rPr>
        <w:t xml:space="preserve">ou can face jail time, the loss of your driver’s license, higher insurance costs, attorney fees, court costs, car towing and repairs, and lost wages due to missing work. On average, you could pay as much as $10,000 for your DUI. </w:t>
      </w:r>
      <w:r w:rsidR="00A958DD">
        <w:rPr>
          <w:rFonts w:ascii="Times New Roman" w:hAnsi="Times New Roman" w:cs="Times New Roman"/>
          <w:sz w:val="24"/>
          <w:szCs w:val="24"/>
        </w:rPr>
        <w:t>D</w:t>
      </w:r>
      <w:r w:rsidR="00A958DD" w:rsidRPr="001A7A8A">
        <w:rPr>
          <w:rFonts w:ascii="Times New Roman" w:hAnsi="Times New Roman" w:cs="Times New Roman"/>
          <w:sz w:val="24"/>
          <w:szCs w:val="24"/>
        </w:rPr>
        <w:t xml:space="preserve">on’t </w:t>
      </w:r>
      <w:r w:rsidRPr="001A7A8A">
        <w:rPr>
          <w:rFonts w:ascii="Times New Roman" w:hAnsi="Times New Roman" w:cs="Times New Roman"/>
          <w:sz w:val="24"/>
          <w:szCs w:val="24"/>
        </w:rPr>
        <w:t xml:space="preserve">think for a moment that you can </w:t>
      </w:r>
      <w:r w:rsidR="00593C47">
        <w:rPr>
          <w:rFonts w:ascii="Times New Roman" w:hAnsi="Times New Roman" w:cs="Times New Roman"/>
          <w:sz w:val="24"/>
          <w:szCs w:val="24"/>
        </w:rPr>
        <w:t xml:space="preserve">refuse </w:t>
      </w:r>
      <w:r w:rsidR="00A958DD">
        <w:rPr>
          <w:rFonts w:ascii="Times New Roman" w:hAnsi="Times New Roman" w:cs="Times New Roman"/>
          <w:sz w:val="24"/>
          <w:szCs w:val="24"/>
        </w:rPr>
        <w:t>to take</w:t>
      </w:r>
      <w:r w:rsidR="00593C47">
        <w:rPr>
          <w:rFonts w:ascii="Times New Roman" w:hAnsi="Times New Roman" w:cs="Times New Roman"/>
          <w:sz w:val="24"/>
          <w:szCs w:val="24"/>
        </w:rPr>
        <w:t xml:space="preserve"> </w:t>
      </w:r>
      <w:r w:rsidRPr="001A7A8A">
        <w:rPr>
          <w:rFonts w:ascii="Times New Roman" w:hAnsi="Times New Roman" w:cs="Times New Roman"/>
          <w:sz w:val="24"/>
          <w:szCs w:val="24"/>
        </w:rPr>
        <w:t xml:space="preserve">a breath test. In </w:t>
      </w:r>
      <w:r w:rsidR="00A958DD">
        <w:rPr>
          <w:rFonts w:ascii="Times New Roman" w:hAnsi="Times New Roman" w:cs="Times New Roman"/>
          <w:sz w:val="24"/>
          <w:szCs w:val="24"/>
        </w:rPr>
        <w:t>many</w:t>
      </w:r>
      <w:r w:rsidRPr="001A7A8A">
        <w:rPr>
          <w:rFonts w:ascii="Times New Roman" w:hAnsi="Times New Roman" w:cs="Times New Roman"/>
          <w:sz w:val="24"/>
          <w:szCs w:val="24"/>
        </w:rPr>
        <w:t xml:space="preserve"> communities</w:t>
      </w:r>
      <w:r w:rsidR="00A958DD">
        <w:rPr>
          <w:rFonts w:ascii="Times New Roman" w:hAnsi="Times New Roman" w:cs="Times New Roman"/>
          <w:sz w:val="24"/>
          <w:szCs w:val="24"/>
        </w:rPr>
        <w:t>,</w:t>
      </w:r>
      <w:r w:rsidRPr="001A7A8A">
        <w:rPr>
          <w:rFonts w:ascii="Times New Roman" w:hAnsi="Times New Roman" w:cs="Times New Roman"/>
          <w:sz w:val="24"/>
          <w:szCs w:val="24"/>
        </w:rPr>
        <w:t xml:space="preserve"> refusing to take a breath test can result in the </w:t>
      </w:r>
      <w:ins w:id="9" w:author="Millen, Lori (NHTSA)" w:date="2017-06-21T16:10:00Z">
        <w:r w:rsidR="002E2C50">
          <w:rPr>
            <w:rFonts w:ascii="Times New Roman" w:hAnsi="Times New Roman" w:cs="Times New Roman"/>
            <w:sz w:val="24"/>
            <w:szCs w:val="24"/>
          </w:rPr>
          <w:t xml:space="preserve">immediate </w:t>
        </w:r>
      </w:ins>
      <w:bookmarkStart w:id="10" w:name="_GoBack"/>
      <w:bookmarkEnd w:id="10"/>
      <w:r w:rsidRPr="001A7A8A">
        <w:rPr>
          <w:rFonts w:ascii="Times New Roman" w:hAnsi="Times New Roman" w:cs="Times New Roman"/>
          <w:sz w:val="24"/>
          <w:szCs w:val="24"/>
        </w:rPr>
        <w:t xml:space="preserve">loss of your license and impoundment of your vehicle on the spot. </w:t>
      </w:r>
    </w:p>
    <w:p w:rsidR="002145AA" w:rsidRPr="001A7A8A" w:rsidRDefault="002145AA" w:rsidP="002145AA">
      <w:pPr>
        <w:spacing w:after="0" w:line="240" w:lineRule="auto"/>
        <w:rPr>
          <w:rFonts w:ascii="Times New Roman" w:hAnsi="Times New Roman" w:cs="Times New Roman"/>
          <w:sz w:val="24"/>
          <w:szCs w:val="24"/>
        </w:rPr>
      </w:pPr>
    </w:p>
    <w:p w:rsidR="002145AA" w:rsidRPr="001A7A8A" w:rsidRDefault="002145AA" w:rsidP="002145AA">
      <w:pPr>
        <w:spacing w:after="0" w:line="240" w:lineRule="auto"/>
        <w:rPr>
          <w:rFonts w:ascii="Times New Roman" w:hAnsi="Times New Roman" w:cs="Times New Roman"/>
          <w:sz w:val="24"/>
          <w:szCs w:val="24"/>
        </w:rPr>
      </w:pPr>
      <w:r w:rsidRPr="001A7A8A">
        <w:rPr>
          <w:rFonts w:ascii="Times New Roman" w:hAnsi="Times New Roman" w:cs="Times New Roman"/>
          <w:sz w:val="24"/>
          <w:szCs w:val="24"/>
        </w:rPr>
        <w:t xml:space="preserve">This </w:t>
      </w:r>
      <w:r w:rsidR="00942140">
        <w:rPr>
          <w:rFonts w:ascii="Times New Roman" w:hAnsi="Times New Roman" w:cs="Times New Roman"/>
          <w:sz w:val="24"/>
          <w:szCs w:val="24"/>
        </w:rPr>
        <w:t>Halloween</w:t>
      </w:r>
      <w:r w:rsidRPr="001A7A8A">
        <w:rPr>
          <w:rFonts w:ascii="Times New Roman" w:hAnsi="Times New Roman" w:cs="Times New Roman"/>
          <w:sz w:val="24"/>
          <w:szCs w:val="24"/>
        </w:rPr>
        <w:t xml:space="preserve">, </w:t>
      </w:r>
      <w:r w:rsidR="00942140">
        <w:rPr>
          <w:rFonts w:ascii="Times New Roman" w:hAnsi="Times New Roman" w:cs="Times New Roman"/>
          <w:sz w:val="24"/>
          <w:szCs w:val="24"/>
        </w:rPr>
        <w:t>and every day, you</w:t>
      </w:r>
      <w:r w:rsidRPr="001A7A8A">
        <w:rPr>
          <w:rFonts w:ascii="Times New Roman" w:hAnsi="Times New Roman" w:cs="Times New Roman"/>
          <w:sz w:val="24"/>
          <w:szCs w:val="24"/>
        </w:rPr>
        <w:t xml:space="preserve"> can stay safe and protect your neighbors by following these tips:</w:t>
      </w:r>
    </w:p>
    <w:p w:rsidR="002145AA" w:rsidRPr="001A7A8A" w:rsidRDefault="002145AA" w:rsidP="002145AA">
      <w:pPr>
        <w:spacing w:after="0" w:line="240" w:lineRule="auto"/>
        <w:rPr>
          <w:rFonts w:ascii="Times New Roman" w:hAnsi="Times New Roman" w:cs="Times New Roman"/>
          <w:sz w:val="24"/>
          <w:szCs w:val="24"/>
        </w:rPr>
      </w:pPr>
    </w:p>
    <w:p w:rsidR="00942140" w:rsidRPr="00611C35" w:rsidRDefault="00942140" w:rsidP="00942140">
      <w:pPr>
        <w:pStyle w:val="ListParagraph"/>
        <w:numPr>
          <w:ilvl w:val="0"/>
          <w:numId w:val="2"/>
        </w:numPr>
        <w:spacing w:after="120"/>
        <w:rPr>
          <w:rFonts w:cs="Times New Roman"/>
        </w:rPr>
      </w:pPr>
      <w:r w:rsidRPr="00611C35">
        <w:rPr>
          <w:rFonts w:cs="Times New Roman"/>
        </w:rPr>
        <w:t xml:space="preserve">Remember that it is never okay to drink and drive. Even if you’ve had </w:t>
      </w:r>
      <w:r w:rsidR="00A958DD">
        <w:rPr>
          <w:rFonts w:cs="Times New Roman"/>
        </w:rPr>
        <w:t xml:space="preserve">only </w:t>
      </w:r>
      <w:r w:rsidRPr="00611C35">
        <w:rPr>
          <w:rFonts w:cs="Times New Roman"/>
        </w:rPr>
        <w:t xml:space="preserve">one alcoholic beverage, designate a sober driver or plan to use public transportation to get home safely. </w:t>
      </w:r>
    </w:p>
    <w:p w:rsidR="00942140" w:rsidRPr="00611C35" w:rsidRDefault="00942140" w:rsidP="00942140">
      <w:pPr>
        <w:pStyle w:val="ListParagraph"/>
        <w:numPr>
          <w:ilvl w:val="0"/>
          <w:numId w:val="2"/>
        </w:numPr>
        <w:spacing w:after="120"/>
        <w:rPr>
          <w:rFonts w:cs="Times New Roman"/>
        </w:rPr>
      </w:pPr>
      <w:r w:rsidRPr="00611C35">
        <w:rPr>
          <w:rFonts w:cs="Times New Roman"/>
        </w:rPr>
        <w:lastRenderedPageBreak/>
        <w:t xml:space="preserve">Download NHTSA’s </w:t>
      </w:r>
      <w:proofErr w:type="spellStart"/>
      <w:r w:rsidRPr="00611C35">
        <w:rPr>
          <w:rFonts w:cs="Times New Roman"/>
        </w:rPr>
        <w:t>SaferRide</w:t>
      </w:r>
      <w:proofErr w:type="spellEnd"/>
      <w:r w:rsidRPr="00611C35">
        <w:rPr>
          <w:rFonts w:cs="Times New Roman"/>
        </w:rPr>
        <w:t xml:space="preserve"> mobile app available on Google Play for Android devices: (</w:t>
      </w:r>
      <w:hyperlink r:id="rId7" w:history="1">
        <w:r w:rsidRPr="00611C35">
          <w:rPr>
            <w:rStyle w:val="Hyperlink"/>
            <w:rFonts w:cs="Times New Roman"/>
          </w:rPr>
          <w:t>https://play.google.com/store/apps/details?id=com.nhtsa.SaferRide&amp;hl=en</w:t>
        </w:r>
      </w:hyperlink>
      <w:r w:rsidRPr="00611C35">
        <w:rPr>
          <w:rFonts w:cs="Times New Roman"/>
        </w:rPr>
        <w:t xml:space="preserve">), and </w:t>
      </w:r>
      <w:r w:rsidR="00A958DD">
        <w:rPr>
          <w:rFonts w:cs="Times New Roman"/>
        </w:rPr>
        <w:t xml:space="preserve">in </w:t>
      </w:r>
      <w:r w:rsidRPr="00611C35">
        <w:rPr>
          <w:rFonts w:cs="Times New Roman"/>
        </w:rPr>
        <w:t xml:space="preserve">Apple’s </w:t>
      </w:r>
      <w:r w:rsidR="00A958DD">
        <w:rPr>
          <w:rFonts w:cs="Times New Roman"/>
        </w:rPr>
        <w:t>i</w:t>
      </w:r>
      <w:r w:rsidR="00A958DD" w:rsidRPr="00611C35">
        <w:rPr>
          <w:rFonts w:cs="Times New Roman"/>
        </w:rPr>
        <w:t xml:space="preserve">Tunes </w:t>
      </w:r>
      <w:r w:rsidRPr="00611C35">
        <w:rPr>
          <w:rFonts w:cs="Times New Roman"/>
        </w:rPr>
        <w:t xml:space="preserve">Store for </w:t>
      </w:r>
      <w:r w:rsidR="006E3277">
        <w:rPr>
          <w:rFonts w:cs="Times New Roman"/>
        </w:rPr>
        <w:t>i</w:t>
      </w:r>
      <w:r w:rsidRPr="00611C35">
        <w:rPr>
          <w:rFonts w:cs="Times New Roman"/>
        </w:rPr>
        <w:t>OS devices: (</w:t>
      </w:r>
      <w:hyperlink r:id="rId8" w:history="1">
        <w:r w:rsidRPr="00611C35">
          <w:rPr>
            <w:rStyle w:val="Hyperlink"/>
            <w:rFonts w:cs="Times New Roman"/>
          </w:rPr>
          <w:t>https://itunes.apple.com/us/app/saferride/id950774008?mt=8</w:t>
        </w:r>
      </w:hyperlink>
      <w:r w:rsidRPr="00611C35">
        <w:rPr>
          <w:rFonts w:cs="Times New Roman"/>
        </w:rPr>
        <w:t xml:space="preserve">). </w:t>
      </w:r>
      <w:proofErr w:type="spellStart"/>
      <w:r w:rsidRPr="00611C35">
        <w:rPr>
          <w:rFonts w:cs="Times New Roman"/>
        </w:rPr>
        <w:t>SaferRide</w:t>
      </w:r>
      <w:proofErr w:type="spellEnd"/>
      <w:r w:rsidRPr="00611C35">
        <w:rPr>
          <w:rFonts w:cs="Times New Roman"/>
        </w:rPr>
        <w:t xml:space="preserve"> allows users to call a taxi or a predetermined friend, and identifies the user’s location so he or she can be picked up.</w:t>
      </w:r>
    </w:p>
    <w:p w:rsidR="00942140" w:rsidRPr="00611C35" w:rsidRDefault="00942140" w:rsidP="00942140">
      <w:pPr>
        <w:pStyle w:val="ListParagraph"/>
        <w:numPr>
          <w:ilvl w:val="0"/>
          <w:numId w:val="2"/>
        </w:numPr>
        <w:spacing w:after="120"/>
        <w:rPr>
          <w:rFonts w:cs="Times New Roman"/>
        </w:rPr>
      </w:pPr>
      <w:r w:rsidRPr="00611C35">
        <w:rPr>
          <w:rFonts w:cs="Times New Roman"/>
        </w:rPr>
        <w:t xml:space="preserve">Use your community’s sober ride program </w:t>
      </w:r>
      <w:r w:rsidRPr="00611C35">
        <w:rPr>
          <w:rFonts w:cs="Times New Roman"/>
          <w:b/>
        </w:rPr>
        <w:t>[Insert your local sober ride program specifics here].</w:t>
      </w:r>
    </w:p>
    <w:p w:rsidR="00942140" w:rsidRPr="00611C35" w:rsidRDefault="00942140" w:rsidP="00942140">
      <w:pPr>
        <w:pStyle w:val="ListParagraph"/>
        <w:numPr>
          <w:ilvl w:val="0"/>
          <w:numId w:val="2"/>
        </w:numPr>
        <w:spacing w:after="120"/>
        <w:rPr>
          <w:rFonts w:cs="Times New Roman"/>
        </w:rPr>
      </w:pPr>
      <w:r w:rsidRPr="00611C35">
        <w:rPr>
          <w:rFonts w:cs="Times New Roman"/>
        </w:rPr>
        <w:t xml:space="preserve">If you see a drunk driver on the road, contact </w:t>
      </w:r>
      <w:r w:rsidRPr="00611C35">
        <w:rPr>
          <w:rFonts w:cs="Times New Roman"/>
          <w:b/>
        </w:rPr>
        <w:t>[Local Law Enforcement]</w:t>
      </w:r>
      <w:r w:rsidRPr="00611C35">
        <w:rPr>
          <w:rFonts w:cs="Times New Roman"/>
        </w:rPr>
        <w:t>.</w:t>
      </w:r>
    </w:p>
    <w:p w:rsidR="00942140" w:rsidRPr="00611C35" w:rsidRDefault="00A958DD" w:rsidP="00942140">
      <w:pPr>
        <w:pStyle w:val="ListParagraph"/>
        <w:numPr>
          <w:ilvl w:val="0"/>
          <w:numId w:val="2"/>
        </w:numPr>
        <w:spacing w:after="120"/>
        <w:rPr>
          <w:rFonts w:cs="Times New Roman"/>
        </w:rPr>
      </w:pPr>
      <w:r>
        <w:rPr>
          <w:rFonts w:cs="Times New Roman"/>
        </w:rPr>
        <w:t>Have</w:t>
      </w:r>
      <w:r w:rsidRPr="00611C35">
        <w:rPr>
          <w:rFonts w:cs="Times New Roman"/>
        </w:rPr>
        <w:t xml:space="preserve"> </w:t>
      </w:r>
      <w:r w:rsidR="00942140" w:rsidRPr="00611C35">
        <w:rPr>
          <w:rFonts w:cs="Times New Roman"/>
        </w:rPr>
        <w:t>a friend who is about to drink and drive? Take the keys away and make arrangements to get your friend home safely.</w:t>
      </w:r>
    </w:p>
    <w:p w:rsidR="002145AA" w:rsidRPr="001A7A8A" w:rsidRDefault="002145AA" w:rsidP="002145AA">
      <w:pPr>
        <w:pStyle w:val="Standard"/>
        <w:rPr>
          <w:rFonts w:cs="Times New Roman"/>
        </w:rPr>
      </w:pPr>
    </w:p>
    <w:p w:rsidR="002145AA" w:rsidRPr="001A7A8A" w:rsidRDefault="00942140" w:rsidP="002145AA">
      <w:pPr>
        <w:pStyle w:val="Standard"/>
        <w:rPr>
          <w:rFonts w:cs="Times New Roman"/>
        </w:rPr>
      </w:pPr>
      <w:r>
        <w:rPr>
          <w:rFonts w:cs="Times New Roman"/>
        </w:rPr>
        <w:t>It’s</w:t>
      </w:r>
      <w:r w:rsidR="002145AA">
        <w:rPr>
          <w:rFonts w:cs="Times New Roman"/>
        </w:rPr>
        <w:t xml:space="preserve"> a lot easier to enjoy the party </w:t>
      </w:r>
      <w:r w:rsidR="00A958DD">
        <w:rPr>
          <w:rFonts w:cs="Times New Roman"/>
        </w:rPr>
        <w:t xml:space="preserve">when </w:t>
      </w:r>
      <w:r w:rsidR="002145AA">
        <w:rPr>
          <w:rFonts w:cs="Times New Roman"/>
        </w:rPr>
        <w:t>you’re not worrying about how you’re getting home safely</w:t>
      </w:r>
      <w:r w:rsidR="00A958DD">
        <w:rPr>
          <w:rFonts w:cs="Times New Roman"/>
        </w:rPr>
        <w:t xml:space="preserve">. </w:t>
      </w:r>
      <w:r w:rsidR="002145AA">
        <w:rPr>
          <w:rFonts w:cs="Times New Roman"/>
        </w:rPr>
        <w:t xml:space="preserve">I hope everyone in </w:t>
      </w:r>
      <w:r w:rsidR="002145AA" w:rsidRPr="001A7A8A">
        <w:rPr>
          <w:rFonts w:cs="Times New Roman"/>
          <w:b/>
          <w:bCs/>
        </w:rPr>
        <w:t>(Local Area)</w:t>
      </w:r>
      <w:r w:rsidR="002145AA" w:rsidRPr="001A7A8A">
        <w:rPr>
          <w:rFonts w:cs="Times New Roman"/>
        </w:rPr>
        <w:t xml:space="preserve"> </w:t>
      </w:r>
      <w:r w:rsidR="002145AA">
        <w:rPr>
          <w:rFonts w:cs="Times New Roman"/>
        </w:rPr>
        <w:t xml:space="preserve">will remember this Halloween that </w:t>
      </w:r>
      <w:r w:rsidR="002145AA" w:rsidRPr="00164854">
        <w:rPr>
          <w:rFonts w:cs="Times New Roman"/>
          <w:i/>
        </w:rPr>
        <w:t xml:space="preserve">Buzzed Driving </w:t>
      </w:r>
      <w:r w:rsidR="00E17D2D" w:rsidRPr="00164854">
        <w:rPr>
          <w:rFonts w:cs="Times New Roman"/>
          <w:i/>
        </w:rPr>
        <w:t>I</w:t>
      </w:r>
      <w:r w:rsidR="002145AA" w:rsidRPr="00164854">
        <w:rPr>
          <w:rFonts w:cs="Times New Roman"/>
          <w:i/>
        </w:rPr>
        <w:t>s Drunk Driving</w:t>
      </w:r>
      <w:r w:rsidR="002145AA">
        <w:rPr>
          <w:rFonts w:cs="Times New Roman"/>
        </w:rPr>
        <w:t>.</w:t>
      </w:r>
      <w:r w:rsidR="002145AA" w:rsidRPr="001A7A8A">
        <w:rPr>
          <w:rFonts w:cs="Times New Roman"/>
        </w:rPr>
        <w:t xml:space="preserve"> </w:t>
      </w:r>
    </w:p>
    <w:p w:rsidR="002145AA" w:rsidRPr="001A7A8A" w:rsidRDefault="002145AA" w:rsidP="002145AA">
      <w:pPr>
        <w:spacing w:after="0" w:line="240" w:lineRule="auto"/>
        <w:rPr>
          <w:rFonts w:ascii="Times New Roman" w:hAnsi="Times New Roman" w:cs="Times New Roman"/>
          <w:sz w:val="24"/>
          <w:szCs w:val="24"/>
        </w:rPr>
      </w:pPr>
    </w:p>
    <w:p w:rsidR="002145AA" w:rsidRPr="001A7A8A" w:rsidRDefault="002145AA" w:rsidP="002145AA">
      <w:pPr>
        <w:spacing w:after="0" w:line="240" w:lineRule="auto"/>
        <w:jc w:val="center"/>
        <w:rPr>
          <w:rFonts w:ascii="Times New Roman" w:hAnsi="Times New Roman" w:cs="Times New Roman"/>
          <w:sz w:val="24"/>
          <w:szCs w:val="24"/>
        </w:rPr>
      </w:pPr>
      <w:r w:rsidRPr="001A7A8A">
        <w:rPr>
          <w:rFonts w:ascii="Times New Roman" w:hAnsi="Times New Roman" w:cs="Times New Roman"/>
          <w:sz w:val="24"/>
          <w:szCs w:val="24"/>
        </w:rPr>
        <w:t># # #</w:t>
      </w:r>
    </w:p>
    <w:p w:rsidR="002145AA" w:rsidRPr="001A7A8A" w:rsidRDefault="002145AA" w:rsidP="002145AA">
      <w:pPr>
        <w:spacing w:after="0" w:line="240" w:lineRule="auto"/>
        <w:rPr>
          <w:rFonts w:ascii="Times New Roman" w:hAnsi="Times New Roman" w:cs="Times New Roman"/>
          <w:sz w:val="24"/>
          <w:szCs w:val="24"/>
        </w:rPr>
      </w:pPr>
    </w:p>
    <w:p w:rsidR="002145AA" w:rsidRPr="001A7A8A" w:rsidRDefault="002145AA" w:rsidP="002145AA">
      <w:pPr>
        <w:spacing w:after="0" w:line="240" w:lineRule="auto"/>
        <w:rPr>
          <w:rFonts w:ascii="Times New Roman" w:hAnsi="Times New Roman" w:cs="Times New Roman"/>
          <w:sz w:val="24"/>
          <w:szCs w:val="24"/>
        </w:rPr>
      </w:pPr>
    </w:p>
    <w:p w:rsidR="002145AA" w:rsidRPr="001A7A8A" w:rsidRDefault="002145AA" w:rsidP="002145AA">
      <w:pPr>
        <w:spacing w:after="0" w:line="240" w:lineRule="auto"/>
        <w:rPr>
          <w:rFonts w:ascii="Times New Roman" w:hAnsi="Times New Roman" w:cs="Times New Roman"/>
          <w:sz w:val="24"/>
          <w:szCs w:val="24"/>
        </w:rPr>
      </w:pPr>
    </w:p>
    <w:p w:rsidR="002145AA" w:rsidRPr="001A7A8A" w:rsidRDefault="002145AA" w:rsidP="002145AA">
      <w:pPr>
        <w:spacing w:after="0" w:line="240" w:lineRule="auto"/>
        <w:rPr>
          <w:rFonts w:ascii="Times New Roman" w:hAnsi="Times New Roman" w:cs="Times New Roman"/>
          <w:sz w:val="24"/>
          <w:szCs w:val="24"/>
        </w:rPr>
      </w:pPr>
    </w:p>
    <w:p w:rsidR="002145AA" w:rsidRPr="001A7A8A" w:rsidRDefault="002145AA" w:rsidP="002145AA">
      <w:pPr>
        <w:spacing w:after="0" w:line="240" w:lineRule="auto"/>
        <w:rPr>
          <w:rFonts w:ascii="Times New Roman" w:hAnsi="Times New Roman" w:cs="Times New Roman"/>
          <w:sz w:val="24"/>
          <w:szCs w:val="24"/>
        </w:rPr>
      </w:pPr>
    </w:p>
    <w:p w:rsidR="008025F7" w:rsidRDefault="000F5117">
      <w:r>
        <w:rPr>
          <w:rFonts w:ascii="Times New Roman" w:hAnsi="Times New Roman" w:cs="Times New Roman"/>
          <w:noProof/>
          <w:sz w:val="24"/>
          <w:szCs w:val="24"/>
        </w:rPr>
        <mc:AlternateContent>
          <mc:Choice Requires="wps">
            <w:drawing>
              <wp:anchor distT="0" distB="0" distL="114300" distR="114300" simplePos="0" relativeHeight="251661312" behindDoc="1" locked="0" layoutInCell="1" allowOverlap="1" wp14:anchorId="62EDB62D" wp14:editId="5472C2B3">
                <wp:simplePos x="0" y="0"/>
                <wp:positionH relativeFrom="column">
                  <wp:posOffset>4418330</wp:posOffset>
                </wp:positionH>
                <wp:positionV relativeFrom="paragraph">
                  <wp:posOffset>5475795</wp:posOffset>
                </wp:positionV>
                <wp:extent cx="1828800" cy="414020"/>
                <wp:effectExtent l="0" t="0" r="0" b="5080"/>
                <wp:wrapNone/>
                <wp:docPr id="3" name="Text Box 3"/>
                <wp:cNvGraphicFramePr/>
                <a:graphic xmlns:a="http://schemas.openxmlformats.org/drawingml/2006/main">
                  <a:graphicData uri="http://schemas.microsoft.com/office/word/2010/wordprocessingShape">
                    <wps:wsp>
                      <wps:cNvSpPr txBox="1"/>
                      <wps:spPr>
                        <a:xfrm>
                          <a:off x="0" y="0"/>
                          <a:ext cx="1828800" cy="4140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F5117" w:rsidRPr="007A1F41" w:rsidRDefault="000F5117" w:rsidP="000F5117">
                            <w:pPr>
                              <w:jc w:val="right"/>
                              <w:rPr>
                                <w:sz w:val="16"/>
                                <w:szCs w:val="16"/>
                              </w:rPr>
                            </w:pPr>
                            <w:proofErr w:type="gramStart"/>
                            <w:r w:rsidRPr="007A1F41">
                              <w:rPr>
                                <w:sz w:val="16"/>
                                <w:szCs w:val="16"/>
                              </w:rPr>
                              <w:t>11682</w:t>
                            </w:r>
                            <w:r>
                              <w:rPr>
                                <w:sz w:val="16"/>
                                <w:szCs w:val="16"/>
                              </w:rPr>
                              <w:t>g</w:t>
                            </w:r>
                            <w:r w:rsidRPr="007A1F41">
                              <w:rPr>
                                <w:sz w:val="16"/>
                                <w:szCs w:val="16"/>
                              </w:rPr>
                              <w:t>-08</w:t>
                            </w:r>
                            <w:r w:rsidR="00164854">
                              <w:rPr>
                                <w:sz w:val="16"/>
                                <w:szCs w:val="16"/>
                              </w:rPr>
                              <w:t>19</w:t>
                            </w:r>
                            <w:r w:rsidR="00995C9C">
                              <w:rPr>
                                <w:sz w:val="16"/>
                                <w:szCs w:val="16"/>
                              </w:rPr>
                              <w:t>15-v2</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47.9pt;margin-top:431.15pt;width:2in;height:32.6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" fillcolor="white [3201]" stroked="f" strokeweight=".5pt">
                <v:textbox>
                  <w:txbxContent>
                    <w:p w:rsidR="000F5117" w:rsidRPr="007A1F41" w:rsidRDefault="000F5117" w:rsidP="000F5117">
                      <w:pPr>
                        <w:jc w:val="right"/>
                        <w:rPr>
                          <w:sz w:val="16"/>
                          <w:szCs w:val="16"/>
                        </w:rPr>
                      </w:pPr>
                      <w:proofErr w:type="gramStart"/>
                      <w:r w:rsidRPr="007A1F41">
                        <w:rPr>
                          <w:sz w:val="16"/>
                          <w:szCs w:val="16"/>
                        </w:rPr>
                        <w:t>11682</w:t>
                      </w:r>
                      <w:r>
                        <w:rPr>
                          <w:sz w:val="16"/>
                          <w:szCs w:val="16"/>
                        </w:rPr>
                        <w:t>g</w:t>
                      </w:r>
                      <w:r w:rsidRPr="007A1F41">
                        <w:rPr>
                          <w:sz w:val="16"/>
                          <w:szCs w:val="16"/>
                        </w:rPr>
                        <w:t>-08</w:t>
                      </w:r>
                      <w:r w:rsidR="00164854">
                        <w:rPr>
                          <w:sz w:val="16"/>
                          <w:szCs w:val="16"/>
                        </w:rPr>
                        <w:t>19</w:t>
                      </w:r>
                      <w:r w:rsidR="00995C9C">
                        <w:rPr>
                          <w:sz w:val="16"/>
                          <w:szCs w:val="16"/>
                        </w:rPr>
                        <w:t>15-v2</w:t>
                      </w:r>
                      <w:proofErr w:type="gramEnd"/>
                    </w:p>
                  </w:txbxContent>
                </v:textbox>
              </v:shape>
            </w:pict>
          </mc:Fallback>
        </mc:AlternateContent>
      </w:r>
    </w:p>
    <w:sectPr w:rsidR="008025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F67BD"/>
    <w:multiLevelType w:val="hybridMultilevel"/>
    <w:tmpl w:val="F92CC54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nsid w:val="581D181F"/>
    <w:multiLevelType w:val="hybridMultilevel"/>
    <w:tmpl w:val="18D87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5AA"/>
    <w:rsid w:val="00042DB9"/>
    <w:rsid w:val="000F5117"/>
    <w:rsid w:val="00164854"/>
    <w:rsid w:val="00181346"/>
    <w:rsid w:val="001F78AA"/>
    <w:rsid w:val="002145AA"/>
    <w:rsid w:val="002311AC"/>
    <w:rsid w:val="00273A5F"/>
    <w:rsid w:val="002A088D"/>
    <w:rsid w:val="002A2A90"/>
    <w:rsid w:val="002E2C50"/>
    <w:rsid w:val="00390613"/>
    <w:rsid w:val="003A4534"/>
    <w:rsid w:val="004F62B0"/>
    <w:rsid w:val="00556B27"/>
    <w:rsid w:val="00567BF1"/>
    <w:rsid w:val="00593C47"/>
    <w:rsid w:val="006E3277"/>
    <w:rsid w:val="007A5D65"/>
    <w:rsid w:val="00942140"/>
    <w:rsid w:val="0097140B"/>
    <w:rsid w:val="00995C9C"/>
    <w:rsid w:val="00A62ACD"/>
    <w:rsid w:val="00A8385C"/>
    <w:rsid w:val="00A958DD"/>
    <w:rsid w:val="00B023A3"/>
    <w:rsid w:val="00BD3F71"/>
    <w:rsid w:val="00E02071"/>
    <w:rsid w:val="00E17D2D"/>
    <w:rsid w:val="00ED3F8A"/>
    <w:rsid w:val="00F31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5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145AA"/>
    <w:pPr>
      <w:suppressAutoHyphens/>
      <w:autoSpaceDN w:val="0"/>
      <w:spacing w:after="0" w:line="240" w:lineRule="auto"/>
      <w:textAlignment w:val="baseline"/>
    </w:pPr>
    <w:rPr>
      <w:rFonts w:ascii="Times New Roman" w:eastAsia="Times New Roman" w:hAnsi="Times New Roman" w:cs="Mangal"/>
      <w:kern w:val="3"/>
      <w:sz w:val="24"/>
      <w:szCs w:val="24"/>
      <w:lang w:eastAsia="zh-CN" w:bidi="hi-IN"/>
    </w:rPr>
  </w:style>
  <w:style w:type="paragraph" w:styleId="ListParagraph">
    <w:name w:val="List Paragraph"/>
    <w:basedOn w:val="Standard"/>
    <w:uiPriority w:val="34"/>
    <w:qFormat/>
    <w:rsid w:val="002145AA"/>
    <w:pPr>
      <w:ind w:left="720"/>
    </w:pPr>
  </w:style>
  <w:style w:type="character" w:styleId="CommentReference">
    <w:name w:val="annotation reference"/>
    <w:basedOn w:val="DefaultParagraphFont"/>
    <w:uiPriority w:val="99"/>
    <w:semiHidden/>
    <w:unhideWhenUsed/>
    <w:rsid w:val="00556B27"/>
    <w:rPr>
      <w:sz w:val="16"/>
      <w:szCs w:val="16"/>
    </w:rPr>
  </w:style>
  <w:style w:type="paragraph" w:styleId="CommentText">
    <w:name w:val="annotation text"/>
    <w:basedOn w:val="Normal"/>
    <w:link w:val="CommentTextChar"/>
    <w:uiPriority w:val="99"/>
    <w:semiHidden/>
    <w:unhideWhenUsed/>
    <w:rsid w:val="00593C47"/>
    <w:pPr>
      <w:spacing w:line="240" w:lineRule="auto"/>
    </w:pPr>
    <w:rPr>
      <w:sz w:val="20"/>
      <w:szCs w:val="20"/>
    </w:rPr>
  </w:style>
  <w:style w:type="character" w:customStyle="1" w:styleId="CommentTextChar">
    <w:name w:val="Comment Text Char"/>
    <w:basedOn w:val="DefaultParagraphFont"/>
    <w:link w:val="CommentText"/>
    <w:uiPriority w:val="99"/>
    <w:semiHidden/>
    <w:rsid w:val="00593C47"/>
    <w:rPr>
      <w:sz w:val="20"/>
      <w:szCs w:val="20"/>
    </w:rPr>
  </w:style>
  <w:style w:type="paragraph" w:styleId="CommentSubject">
    <w:name w:val="annotation subject"/>
    <w:basedOn w:val="CommentText"/>
    <w:next w:val="CommentText"/>
    <w:link w:val="CommentSubjectChar"/>
    <w:uiPriority w:val="99"/>
    <w:semiHidden/>
    <w:unhideWhenUsed/>
    <w:rsid w:val="00593C47"/>
    <w:rPr>
      <w:b/>
      <w:bCs/>
    </w:rPr>
  </w:style>
  <w:style w:type="character" w:customStyle="1" w:styleId="CommentSubjectChar">
    <w:name w:val="Comment Subject Char"/>
    <w:basedOn w:val="CommentTextChar"/>
    <w:link w:val="CommentSubject"/>
    <w:uiPriority w:val="99"/>
    <w:semiHidden/>
    <w:rsid w:val="00593C47"/>
    <w:rPr>
      <w:b/>
      <w:bCs/>
      <w:sz w:val="20"/>
      <w:szCs w:val="20"/>
    </w:rPr>
  </w:style>
  <w:style w:type="paragraph" w:styleId="BalloonText">
    <w:name w:val="Balloon Text"/>
    <w:basedOn w:val="Normal"/>
    <w:link w:val="BalloonTextChar"/>
    <w:uiPriority w:val="99"/>
    <w:semiHidden/>
    <w:unhideWhenUsed/>
    <w:rsid w:val="00593C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C47"/>
    <w:rPr>
      <w:rFonts w:ascii="Tahoma" w:hAnsi="Tahoma" w:cs="Tahoma"/>
      <w:sz w:val="16"/>
      <w:szCs w:val="16"/>
    </w:rPr>
  </w:style>
  <w:style w:type="character" w:styleId="Hyperlink">
    <w:name w:val="Hyperlink"/>
    <w:uiPriority w:val="99"/>
    <w:rsid w:val="0094214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5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145AA"/>
    <w:pPr>
      <w:suppressAutoHyphens/>
      <w:autoSpaceDN w:val="0"/>
      <w:spacing w:after="0" w:line="240" w:lineRule="auto"/>
      <w:textAlignment w:val="baseline"/>
    </w:pPr>
    <w:rPr>
      <w:rFonts w:ascii="Times New Roman" w:eastAsia="Times New Roman" w:hAnsi="Times New Roman" w:cs="Mangal"/>
      <w:kern w:val="3"/>
      <w:sz w:val="24"/>
      <w:szCs w:val="24"/>
      <w:lang w:eastAsia="zh-CN" w:bidi="hi-IN"/>
    </w:rPr>
  </w:style>
  <w:style w:type="paragraph" w:styleId="ListParagraph">
    <w:name w:val="List Paragraph"/>
    <w:basedOn w:val="Standard"/>
    <w:uiPriority w:val="34"/>
    <w:qFormat/>
    <w:rsid w:val="002145AA"/>
    <w:pPr>
      <w:ind w:left="720"/>
    </w:pPr>
  </w:style>
  <w:style w:type="character" w:styleId="CommentReference">
    <w:name w:val="annotation reference"/>
    <w:basedOn w:val="DefaultParagraphFont"/>
    <w:uiPriority w:val="99"/>
    <w:semiHidden/>
    <w:unhideWhenUsed/>
    <w:rsid w:val="00556B27"/>
    <w:rPr>
      <w:sz w:val="16"/>
      <w:szCs w:val="16"/>
    </w:rPr>
  </w:style>
  <w:style w:type="paragraph" w:styleId="CommentText">
    <w:name w:val="annotation text"/>
    <w:basedOn w:val="Normal"/>
    <w:link w:val="CommentTextChar"/>
    <w:uiPriority w:val="99"/>
    <w:semiHidden/>
    <w:unhideWhenUsed/>
    <w:rsid w:val="00593C47"/>
    <w:pPr>
      <w:spacing w:line="240" w:lineRule="auto"/>
    </w:pPr>
    <w:rPr>
      <w:sz w:val="20"/>
      <w:szCs w:val="20"/>
    </w:rPr>
  </w:style>
  <w:style w:type="character" w:customStyle="1" w:styleId="CommentTextChar">
    <w:name w:val="Comment Text Char"/>
    <w:basedOn w:val="DefaultParagraphFont"/>
    <w:link w:val="CommentText"/>
    <w:uiPriority w:val="99"/>
    <w:semiHidden/>
    <w:rsid w:val="00593C47"/>
    <w:rPr>
      <w:sz w:val="20"/>
      <w:szCs w:val="20"/>
    </w:rPr>
  </w:style>
  <w:style w:type="paragraph" w:styleId="CommentSubject">
    <w:name w:val="annotation subject"/>
    <w:basedOn w:val="CommentText"/>
    <w:next w:val="CommentText"/>
    <w:link w:val="CommentSubjectChar"/>
    <w:uiPriority w:val="99"/>
    <w:semiHidden/>
    <w:unhideWhenUsed/>
    <w:rsid w:val="00593C47"/>
    <w:rPr>
      <w:b/>
      <w:bCs/>
    </w:rPr>
  </w:style>
  <w:style w:type="character" w:customStyle="1" w:styleId="CommentSubjectChar">
    <w:name w:val="Comment Subject Char"/>
    <w:basedOn w:val="CommentTextChar"/>
    <w:link w:val="CommentSubject"/>
    <w:uiPriority w:val="99"/>
    <w:semiHidden/>
    <w:rsid w:val="00593C47"/>
    <w:rPr>
      <w:b/>
      <w:bCs/>
      <w:sz w:val="20"/>
      <w:szCs w:val="20"/>
    </w:rPr>
  </w:style>
  <w:style w:type="paragraph" w:styleId="BalloonText">
    <w:name w:val="Balloon Text"/>
    <w:basedOn w:val="Normal"/>
    <w:link w:val="BalloonTextChar"/>
    <w:uiPriority w:val="99"/>
    <w:semiHidden/>
    <w:unhideWhenUsed/>
    <w:rsid w:val="00593C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3C47"/>
    <w:rPr>
      <w:rFonts w:ascii="Tahoma" w:hAnsi="Tahoma" w:cs="Tahoma"/>
      <w:sz w:val="16"/>
      <w:szCs w:val="16"/>
    </w:rPr>
  </w:style>
  <w:style w:type="character" w:styleId="Hyperlink">
    <w:name w:val="Hyperlink"/>
    <w:uiPriority w:val="99"/>
    <w:rsid w:val="009421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aferride/id950774008?mt=8" TargetMode="External"/><Relationship Id="rId3" Type="http://schemas.microsoft.com/office/2007/relationships/stylesWithEffects" Target="stylesWithEffects.xml"/><Relationship Id="rId7" Type="http://schemas.openxmlformats.org/officeDocument/2006/relationships/hyperlink" Target="https://play.google.com/store/apps/details?id=com.nhtsa.SaferRide&amp;hl=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lucia.sanchez</dc:creator>
  <cp:lastModifiedBy>Millen, Lori (NHTSA)</cp:lastModifiedBy>
  <cp:revision>2</cp:revision>
  <dcterms:created xsi:type="dcterms:W3CDTF">2017-06-21T20:12:00Z</dcterms:created>
  <dcterms:modified xsi:type="dcterms:W3CDTF">2017-06-21T20:12:00Z</dcterms:modified>
</cp:coreProperties>
</file>