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6FF" w:rsidRDefault="00EE56FF" w:rsidP="005C76D6">
      <w:pPr>
        <w:pStyle w:val="Standard"/>
        <w:rPr>
          <w:rFonts w:cs="Times New Roman"/>
          <w:b/>
        </w:rPr>
      </w:pPr>
      <w:r>
        <w:rPr>
          <w:rFonts w:cs="Times New Roman"/>
          <w:noProof/>
          <w:lang w:eastAsia="en-US" w:bidi="ar-SA"/>
        </w:rPr>
        <w:drawing>
          <wp:anchor distT="0" distB="0" distL="114300" distR="114300" simplePos="0" relativeHeight="251660288" behindDoc="1" locked="0" layoutInCell="1" allowOverlap="1" wp14:anchorId="4F68ADE9" wp14:editId="7DE49371">
            <wp:simplePos x="0" y="0"/>
            <wp:positionH relativeFrom="column">
              <wp:posOffset>4070985</wp:posOffset>
            </wp:positionH>
            <wp:positionV relativeFrom="paragraph">
              <wp:posOffset>-411347</wp:posOffset>
            </wp:positionV>
            <wp:extent cx="1890395" cy="1445895"/>
            <wp:effectExtent l="0" t="0" r="0" b="1905"/>
            <wp:wrapNone/>
            <wp:docPr id="1" name="Picture 1" descr="Buzzed Driving is Drunk Driving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zzed Logo Color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0395" cy="1445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56FF" w:rsidRDefault="00EE56FF" w:rsidP="005C76D6">
      <w:pPr>
        <w:pStyle w:val="Standard"/>
        <w:rPr>
          <w:rFonts w:cs="Times New Roman"/>
          <w:b/>
        </w:rPr>
      </w:pPr>
    </w:p>
    <w:p w:rsidR="00EE56FF" w:rsidRDefault="00EE56FF" w:rsidP="005C76D6">
      <w:pPr>
        <w:pStyle w:val="Standard"/>
        <w:rPr>
          <w:rFonts w:cs="Times New Roman"/>
          <w:b/>
        </w:rPr>
      </w:pPr>
    </w:p>
    <w:p w:rsidR="005C76D6" w:rsidRPr="00F67F60" w:rsidRDefault="005C76D6" w:rsidP="005C76D6">
      <w:pPr>
        <w:pStyle w:val="Standard"/>
        <w:rPr>
          <w:rFonts w:cs="Times New Roman"/>
          <w:caps/>
        </w:rPr>
      </w:pPr>
      <w:r w:rsidRPr="00F67F60">
        <w:rPr>
          <w:rFonts w:cs="Times New Roman"/>
          <w:caps/>
        </w:rPr>
        <w:t>Halloween Campaign</w:t>
      </w:r>
    </w:p>
    <w:p w:rsidR="005C76D6" w:rsidRPr="00F67F60" w:rsidRDefault="005C76D6" w:rsidP="005C76D6">
      <w:pPr>
        <w:pStyle w:val="Standard"/>
        <w:rPr>
          <w:rFonts w:cs="Times New Roman"/>
          <w:caps/>
        </w:rPr>
      </w:pPr>
      <w:r w:rsidRPr="00F67F60">
        <w:rPr>
          <w:rFonts w:cs="Times New Roman"/>
          <w:caps/>
        </w:rPr>
        <w:t>Sample Talking Points</w:t>
      </w:r>
    </w:p>
    <w:p w:rsidR="005C76D6" w:rsidRPr="001A7A8A" w:rsidRDefault="005C76D6" w:rsidP="005C76D6">
      <w:pPr>
        <w:pStyle w:val="Standard"/>
        <w:rPr>
          <w:rFonts w:cs="Times New Roman"/>
        </w:rPr>
      </w:pPr>
    </w:p>
    <w:p w:rsidR="005C76D6" w:rsidRPr="001A7A8A" w:rsidRDefault="005C76D6" w:rsidP="005C76D6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C76D6" w:rsidRPr="001A7A8A" w:rsidRDefault="001A1B48" w:rsidP="005C76D6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What’s scarier than a ghost wandering the graves on Halloween? </w:t>
      </w:r>
      <w:proofErr w:type="gramStart"/>
      <w:r>
        <w:rPr>
          <w:rFonts w:ascii="Times New Roman" w:hAnsi="Times New Roman" w:cs="Times New Roman"/>
          <w:sz w:val="24"/>
          <w:szCs w:val="24"/>
        </w:rPr>
        <w:t>A drunk driver on the road.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Stay safe this Halloween. Share these drunk-driving facts and figures with people in your community. Halloween should be a night of good memories, not nightmares. </w:t>
      </w:r>
    </w:p>
    <w:p w:rsidR="005C76D6" w:rsidRPr="001A7A8A" w:rsidRDefault="00EF43C2" w:rsidP="000D1704">
      <w:pPr>
        <w:pStyle w:val="ListParagraph"/>
        <w:numPr>
          <w:ilvl w:val="0"/>
          <w:numId w:val="4"/>
        </w:numPr>
        <w:spacing w:after="120"/>
        <w:rPr>
          <w:rFonts w:cs="Times New Roman"/>
        </w:rPr>
      </w:pPr>
      <w:r>
        <w:rPr>
          <w:rFonts w:cs="Times New Roman"/>
        </w:rPr>
        <w:t>On</w:t>
      </w:r>
      <w:r w:rsidR="00D266BF">
        <w:rPr>
          <w:rFonts w:cs="Times New Roman"/>
        </w:rPr>
        <w:t xml:space="preserve"> Halloween </w:t>
      </w:r>
      <w:r>
        <w:rPr>
          <w:rFonts w:cs="Times New Roman"/>
        </w:rPr>
        <w:t xml:space="preserve">night during </w:t>
      </w:r>
      <w:r w:rsidR="00986630">
        <w:rPr>
          <w:rFonts w:cs="Times New Roman"/>
        </w:rPr>
        <w:t xml:space="preserve">the </w:t>
      </w:r>
      <w:r w:rsidR="00D266BF">
        <w:rPr>
          <w:rFonts w:cs="Times New Roman"/>
        </w:rPr>
        <w:t>years 2011-</w:t>
      </w:r>
      <w:r>
        <w:rPr>
          <w:rFonts w:cs="Times New Roman"/>
        </w:rPr>
        <w:t>20</w:t>
      </w:r>
      <w:r w:rsidR="00D266BF">
        <w:rPr>
          <w:rFonts w:cs="Times New Roman"/>
        </w:rPr>
        <w:t>15</w:t>
      </w:r>
      <w:r>
        <w:rPr>
          <w:rFonts w:cs="Times New Roman"/>
        </w:rPr>
        <w:t xml:space="preserve">, </w:t>
      </w:r>
      <w:r w:rsidR="00986630">
        <w:rPr>
          <w:rFonts w:cs="Times New Roman"/>
        </w:rPr>
        <w:t xml:space="preserve">there were </w:t>
      </w:r>
      <w:r>
        <w:rPr>
          <w:rFonts w:cs="Times New Roman"/>
        </w:rPr>
        <w:t>172</w:t>
      </w:r>
      <w:r w:rsidR="005C76D6" w:rsidRPr="001A7A8A">
        <w:rPr>
          <w:rFonts w:cs="Times New Roman"/>
        </w:rPr>
        <w:t xml:space="preserve"> people killed </w:t>
      </w:r>
      <w:r>
        <w:rPr>
          <w:rFonts w:cs="Times New Roman"/>
        </w:rPr>
        <w:t>in drunk-driving-related crashes</w:t>
      </w:r>
      <w:r w:rsidR="005C76D6" w:rsidRPr="001A7A8A">
        <w:rPr>
          <w:rFonts w:cs="Times New Roman"/>
        </w:rPr>
        <w:t>.</w:t>
      </w:r>
    </w:p>
    <w:p w:rsidR="005C76D6" w:rsidRDefault="00EF43C2" w:rsidP="000D1704">
      <w:pPr>
        <w:pStyle w:val="ListParagraph"/>
        <w:numPr>
          <w:ilvl w:val="0"/>
          <w:numId w:val="4"/>
        </w:numPr>
        <w:spacing w:after="120"/>
        <w:rPr>
          <w:rFonts w:cs="Times New Roman"/>
        </w:rPr>
      </w:pPr>
      <w:r>
        <w:rPr>
          <w:rFonts w:cs="Times New Roman"/>
        </w:rPr>
        <w:t xml:space="preserve">On Halloween night during </w:t>
      </w:r>
      <w:r w:rsidR="00986630">
        <w:rPr>
          <w:rFonts w:cs="Times New Roman"/>
        </w:rPr>
        <w:t xml:space="preserve">the </w:t>
      </w:r>
      <w:r>
        <w:rPr>
          <w:rFonts w:cs="Times New Roman"/>
        </w:rPr>
        <w:t xml:space="preserve">years 2011-2015, </w:t>
      </w:r>
      <w:r w:rsidR="005C76D6" w:rsidRPr="001A7A8A">
        <w:rPr>
          <w:rFonts w:cs="Times New Roman"/>
        </w:rPr>
        <w:t>4</w:t>
      </w:r>
      <w:r>
        <w:rPr>
          <w:rFonts w:cs="Times New Roman"/>
        </w:rPr>
        <w:t>5</w:t>
      </w:r>
      <w:r w:rsidR="005C76D6" w:rsidRPr="001A7A8A">
        <w:rPr>
          <w:rFonts w:cs="Times New Roman"/>
        </w:rPr>
        <w:t xml:space="preserve"> percent of all motor vehicle deaths </w:t>
      </w:r>
      <w:r w:rsidR="002A181B">
        <w:rPr>
          <w:rFonts w:cs="Times New Roman"/>
        </w:rPr>
        <w:t>involved</w:t>
      </w:r>
      <w:r w:rsidR="005C76D6" w:rsidRPr="001A7A8A">
        <w:rPr>
          <w:rFonts w:cs="Times New Roman"/>
        </w:rPr>
        <w:t xml:space="preserve"> drunk driving.</w:t>
      </w:r>
    </w:p>
    <w:p w:rsidR="00EF43C2" w:rsidRDefault="00EF43C2" w:rsidP="000D1704">
      <w:pPr>
        <w:pStyle w:val="ListParagraph"/>
        <w:numPr>
          <w:ilvl w:val="0"/>
          <w:numId w:val="4"/>
        </w:numPr>
        <w:spacing w:after="120"/>
        <w:rPr>
          <w:rFonts w:cs="Times New Roman"/>
        </w:rPr>
      </w:pPr>
      <w:r>
        <w:rPr>
          <w:rFonts w:cs="Times New Roman"/>
        </w:rPr>
        <w:t xml:space="preserve">In 2015, </w:t>
      </w:r>
      <w:r w:rsidR="00986630">
        <w:rPr>
          <w:rFonts w:cs="Times New Roman"/>
        </w:rPr>
        <w:t xml:space="preserve">there were </w:t>
      </w:r>
      <w:r>
        <w:rPr>
          <w:rFonts w:cs="Times New Roman"/>
        </w:rPr>
        <w:t>8 pedestrians and 47 vehicle occupants killed in drunk-driving-related crashes.</w:t>
      </w:r>
    </w:p>
    <w:p w:rsidR="00EC5304" w:rsidRPr="00EC5304" w:rsidRDefault="00701AC9" w:rsidP="005C76D6">
      <w:pPr>
        <w:pStyle w:val="ListParagraph"/>
        <w:numPr>
          <w:ilvl w:val="0"/>
          <w:numId w:val="4"/>
        </w:numPr>
        <w:spacing w:after="120"/>
        <w:rPr>
          <w:rFonts w:cs="Times New Roman"/>
        </w:rPr>
      </w:pPr>
      <w:r>
        <w:rPr>
          <w:rFonts w:cs="Times New Roman"/>
        </w:rPr>
        <w:t xml:space="preserve">The 21-to-34-year age group accounted for the most fatalities (64%) in drunk-driving-related crashes during Halloween night in 2015. </w:t>
      </w:r>
    </w:p>
    <w:p w:rsidR="005C76D6" w:rsidRPr="001A7A8A" w:rsidRDefault="005C76D6" w:rsidP="005C76D6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A7A8A">
        <w:rPr>
          <w:rFonts w:ascii="Times New Roman" w:hAnsi="Times New Roman" w:cs="Times New Roman"/>
          <w:b/>
          <w:sz w:val="24"/>
          <w:szCs w:val="24"/>
        </w:rPr>
        <w:t>Plan Before You Party to Get Home Safely</w:t>
      </w:r>
    </w:p>
    <w:p w:rsidR="005C76D6" w:rsidRPr="00611C35" w:rsidRDefault="005C76D6" w:rsidP="00611C35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611C35">
        <w:rPr>
          <w:rFonts w:ascii="Times New Roman" w:hAnsi="Times New Roman" w:cs="Times New Roman"/>
          <w:sz w:val="24"/>
          <w:szCs w:val="24"/>
        </w:rPr>
        <w:t>You can stay safe and protect your neighbors by following these tips:</w:t>
      </w:r>
    </w:p>
    <w:p w:rsidR="00611C35" w:rsidRPr="00611C35" w:rsidRDefault="00611C35" w:rsidP="00611C35">
      <w:pPr>
        <w:pStyle w:val="ListParagraph"/>
        <w:numPr>
          <w:ilvl w:val="0"/>
          <w:numId w:val="4"/>
        </w:numPr>
        <w:spacing w:after="120"/>
        <w:rPr>
          <w:rFonts w:cs="Times New Roman"/>
        </w:rPr>
      </w:pPr>
      <w:r w:rsidRPr="00611C35">
        <w:rPr>
          <w:rFonts w:cs="Times New Roman"/>
        </w:rPr>
        <w:t xml:space="preserve">Remember that it is never okay to drink and drive. Even if you’ve had one alcoholic beverage, designate a sober driver or plan to use public transportation to get home safely. </w:t>
      </w:r>
    </w:p>
    <w:p w:rsidR="00611C35" w:rsidRPr="00611C35" w:rsidRDefault="00611C35" w:rsidP="00611C35">
      <w:pPr>
        <w:pStyle w:val="ListParagraph"/>
        <w:numPr>
          <w:ilvl w:val="0"/>
          <w:numId w:val="4"/>
        </w:numPr>
        <w:spacing w:after="120"/>
        <w:rPr>
          <w:rFonts w:cs="Times New Roman"/>
        </w:rPr>
      </w:pPr>
      <w:r w:rsidRPr="00611C35">
        <w:rPr>
          <w:rFonts w:cs="Times New Roman"/>
        </w:rPr>
        <w:t xml:space="preserve">Download NHTSA’s </w:t>
      </w:r>
      <w:proofErr w:type="spellStart"/>
      <w:r w:rsidRPr="00611C35">
        <w:rPr>
          <w:rFonts w:cs="Times New Roman"/>
        </w:rPr>
        <w:t>SaferRide</w:t>
      </w:r>
      <w:proofErr w:type="spellEnd"/>
      <w:r w:rsidRPr="00611C35">
        <w:rPr>
          <w:rFonts w:cs="Times New Roman"/>
        </w:rPr>
        <w:t xml:space="preserve"> mobile app available on Google Play for Android devices: (</w:t>
      </w:r>
      <w:hyperlink r:id="rId9" w:history="1">
        <w:r w:rsidRPr="00611C35">
          <w:rPr>
            <w:rStyle w:val="Hyperlink"/>
            <w:rFonts w:cs="Times New Roman"/>
          </w:rPr>
          <w:t>https://play.google.com/store/apps/details?id=com.nhtsa.SaferRide&amp;hl=en</w:t>
        </w:r>
      </w:hyperlink>
      <w:r w:rsidRPr="00611C35">
        <w:rPr>
          <w:rFonts w:cs="Times New Roman"/>
        </w:rPr>
        <w:t xml:space="preserve">), and </w:t>
      </w:r>
      <w:r w:rsidR="00986630">
        <w:rPr>
          <w:rFonts w:cs="Times New Roman"/>
        </w:rPr>
        <w:t xml:space="preserve">in </w:t>
      </w:r>
      <w:r w:rsidRPr="00611C35">
        <w:rPr>
          <w:rFonts w:cs="Times New Roman"/>
        </w:rPr>
        <w:t xml:space="preserve">Apple’s </w:t>
      </w:r>
      <w:r w:rsidR="00986630">
        <w:rPr>
          <w:rFonts w:cs="Times New Roman"/>
        </w:rPr>
        <w:t>iTunes</w:t>
      </w:r>
      <w:r w:rsidR="00986630" w:rsidRPr="00611C35">
        <w:rPr>
          <w:rFonts w:cs="Times New Roman"/>
        </w:rPr>
        <w:t xml:space="preserve"> </w:t>
      </w:r>
      <w:r w:rsidRPr="00611C35">
        <w:rPr>
          <w:rFonts w:cs="Times New Roman"/>
        </w:rPr>
        <w:t xml:space="preserve">Store for </w:t>
      </w:r>
      <w:r w:rsidR="006D77D1">
        <w:rPr>
          <w:rFonts w:cs="Times New Roman"/>
        </w:rPr>
        <w:t>i</w:t>
      </w:r>
      <w:r w:rsidR="006D77D1" w:rsidRPr="00611C35">
        <w:rPr>
          <w:rFonts w:cs="Times New Roman"/>
        </w:rPr>
        <w:t xml:space="preserve">OS </w:t>
      </w:r>
      <w:r w:rsidRPr="00611C35">
        <w:rPr>
          <w:rFonts w:cs="Times New Roman"/>
        </w:rPr>
        <w:t>devices: (</w:t>
      </w:r>
      <w:hyperlink r:id="rId10" w:history="1">
        <w:r w:rsidRPr="00611C35">
          <w:rPr>
            <w:rStyle w:val="Hyperlink"/>
            <w:rFonts w:cs="Times New Roman"/>
          </w:rPr>
          <w:t>https://itunes.apple.com/us/app/saferride/id950774008?mt=8</w:t>
        </w:r>
      </w:hyperlink>
      <w:r w:rsidRPr="00611C35">
        <w:rPr>
          <w:rFonts w:cs="Times New Roman"/>
        </w:rPr>
        <w:t xml:space="preserve">). </w:t>
      </w:r>
      <w:proofErr w:type="spellStart"/>
      <w:r w:rsidRPr="00611C35">
        <w:rPr>
          <w:rFonts w:cs="Times New Roman"/>
        </w:rPr>
        <w:t>SaferRide</w:t>
      </w:r>
      <w:proofErr w:type="spellEnd"/>
      <w:r w:rsidRPr="00611C35">
        <w:rPr>
          <w:rFonts w:cs="Times New Roman"/>
        </w:rPr>
        <w:t xml:space="preserve"> allows users to call a taxi or a predetermined friend, and identifies the user’s location so he or she can be </w:t>
      </w:r>
      <w:proofErr w:type="gramStart"/>
      <w:r w:rsidRPr="00611C35">
        <w:rPr>
          <w:rFonts w:cs="Times New Roman"/>
        </w:rPr>
        <w:t>picked</w:t>
      </w:r>
      <w:proofErr w:type="gramEnd"/>
      <w:r w:rsidRPr="00611C35">
        <w:rPr>
          <w:rFonts w:cs="Times New Roman"/>
        </w:rPr>
        <w:t xml:space="preserve"> up.</w:t>
      </w:r>
    </w:p>
    <w:p w:rsidR="00611C35" w:rsidRPr="00611C35" w:rsidRDefault="00611C35" w:rsidP="00611C35">
      <w:pPr>
        <w:pStyle w:val="ListParagraph"/>
        <w:numPr>
          <w:ilvl w:val="0"/>
          <w:numId w:val="4"/>
        </w:numPr>
        <w:spacing w:after="120"/>
        <w:rPr>
          <w:rFonts w:cs="Times New Roman"/>
        </w:rPr>
      </w:pPr>
      <w:r w:rsidRPr="00611C35">
        <w:rPr>
          <w:rFonts w:cs="Times New Roman"/>
        </w:rPr>
        <w:t xml:space="preserve">Use your community’s sober ride program </w:t>
      </w:r>
      <w:r w:rsidRPr="00611C35">
        <w:rPr>
          <w:rFonts w:cs="Times New Roman"/>
          <w:b/>
        </w:rPr>
        <w:t>[Insert your local sober ride program specifics here].</w:t>
      </w:r>
    </w:p>
    <w:p w:rsidR="00611C35" w:rsidRPr="00611C35" w:rsidRDefault="00611C35" w:rsidP="00611C35">
      <w:pPr>
        <w:pStyle w:val="ListParagraph"/>
        <w:numPr>
          <w:ilvl w:val="0"/>
          <w:numId w:val="4"/>
        </w:numPr>
        <w:spacing w:after="120"/>
        <w:rPr>
          <w:rFonts w:cs="Times New Roman"/>
        </w:rPr>
      </w:pPr>
      <w:r w:rsidRPr="00611C35">
        <w:rPr>
          <w:rFonts w:cs="Times New Roman"/>
        </w:rPr>
        <w:t xml:space="preserve">If you see a drunk driver on the road, contact </w:t>
      </w:r>
      <w:r w:rsidRPr="00611C35">
        <w:rPr>
          <w:rFonts w:cs="Times New Roman"/>
          <w:b/>
        </w:rPr>
        <w:t>[Local Law Enforcement]</w:t>
      </w:r>
      <w:r w:rsidRPr="00611C35">
        <w:rPr>
          <w:rFonts w:cs="Times New Roman"/>
        </w:rPr>
        <w:t>.</w:t>
      </w:r>
    </w:p>
    <w:p w:rsidR="00611C35" w:rsidRPr="00611C35" w:rsidRDefault="00986630" w:rsidP="00611C35">
      <w:pPr>
        <w:pStyle w:val="ListParagraph"/>
        <w:numPr>
          <w:ilvl w:val="0"/>
          <w:numId w:val="4"/>
        </w:numPr>
        <w:spacing w:after="120"/>
        <w:rPr>
          <w:rFonts w:cs="Times New Roman"/>
        </w:rPr>
      </w:pPr>
      <w:r>
        <w:rPr>
          <w:rFonts w:cs="Times New Roman"/>
        </w:rPr>
        <w:t>Have</w:t>
      </w:r>
      <w:r w:rsidRPr="00611C35">
        <w:rPr>
          <w:rFonts w:cs="Times New Roman"/>
        </w:rPr>
        <w:t xml:space="preserve"> </w:t>
      </w:r>
      <w:r w:rsidR="00611C35" w:rsidRPr="00611C35">
        <w:rPr>
          <w:rFonts w:cs="Times New Roman"/>
        </w:rPr>
        <w:t>a friend who is about to drink and drive? Take the keys away and make arrangements to get your friend home safely.</w:t>
      </w:r>
    </w:p>
    <w:p w:rsidR="005C76D6" w:rsidRPr="001A7A8A" w:rsidRDefault="005C76D6" w:rsidP="005C76D6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A7A8A">
        <w:rPr>
          <w:rFonts w:ascii="Times New Roman" w:hAnsi="Times New Roman" w:cs="Times New Roman"/>
          <w:b/>
          <w:sz w:val="24"/>
          <w:szCs w:val="24"/>
        </w:rPr>
        <w:t xml:space="preserve">One Way or Another, You’ll </w:t>
      </w:r>
      <w:proofErr w:type="gramStart"/>
      <w:r w:rsidRPr="001A7A8A">
        <w:rPr>
          <w:rFonts w:ascii="Times New Roman" w:hAnsi="Times New Roman" w:cs="Times New Roman"/>
          <w:b/>
          <w:sz w:val="24"/>
          <w:szCs w:val="24"/>
        </w:rPr>
        <w:t>Pay</w:t>
      </w:r>
      <w:proofErr w:type="gramEnd"/>
      <w:r w:rsidRPr="001A7A8A">
        <w:rPr>
          <w:rFonts w:ascii="Times New Roman" w:hAnsi="Times New Roman" w:cs="Times New Roman"/>
          <w:b/>
          <w:sz w:val="24"/>
          <w:szCs w:val="24"/>
        </w:rPr>
        <w:t xml:space="preserve"> for Drunk and Buzzed Driving</w:t>
      </w:r>
    </w:p>
    <w:p w:rsidR="00B400B6" w:rsidRPr="00B400B6" w:rsidRDefault="00B400B6" w:rsidP="00B400B6">
      <w:pPr>
        <w:pStyle w:val="ListParagraph"/>
        <w:numPr>
          <w:ilvl w:val="0"/>
          <w:numId w:val="4"/>
        </w:numPr>
        <w:spacing w:after="120"/>
        <w:rPr>
          <w:rFonts w:cs="Times New Roman"/>
        </w:rPr>
      </w:pPr>
      <w:r w:rsidRPr="00B400B6">
        <w:rPr>
          <w:rFonts w:cs="Times New Roman"/>
        </w:rPr>
        <w:t>On average, a DUI can set you back $10,000 in attorney fees, fines, court costs, lost time at work, higher insurance rates, car towing and repairs, and more.</w:t>
      </w:r>
    </w:p>
    <w:p w:rsidR="00B400B6" w:rsidRDefault="00B400B6" w:rsidP="00B400B6">
      <w:pPr>
        <w:pStyle w:val="ListParagraph"/>
        <w:numPr>
          <w:ilvl w:val="0"/>
          <w:numId w:val="4"/>
        </w:numPr>
        <w:spacing w:after="120"/>
        <w:rPr>
          <w:rFonts w:cs="Times New Roman"/>
        </w:rPr>
      </w:pPr>
      <w:r w:rsidRPr="00B400B6">
        <w:rPr>
          <w:rFonts w:cs="Times New Roman"/>
        </w:rPr>
        <w:t>The financial impact from impaired driving crashes can be devastating: based on 2010 numbers (the most recent year for which cost data is available), impaired-driving crashes cost the United States $44 billion annually.</w:t>
      </w:r>
    </w:p>
    <w:p w:rsidR="00ED7429" w:rsidRPr="00ED7429" w:rsidRDefault="00ED7429" w:rsidP="00ED7429">
      <w:pPr>
        <w:pStyle w:val="ListParagraph"/>
        <w:numPr>
          <w:ilvl w:val="0"/>
          <w:numId w:val="4"/>
        </w:numPr>
        <w:spacing w:after="120"/>
        <w:rPr>
          <w:rFonts w:cs="Times New Roman"/>
        </w:rPr>
      </w:pPr>
      <w:r w:rsidRPr="001A7A8A">
        <w:rPr>
          <w:rFonts w:cs="Times New Roman"/>
        </w:rPr>
        <w:lastRenderedPageBreak/>
        <w:t xml:space="preserve">Some people mistakenly think they can avoid a DUI by refusing to take a breath test. Wrong. In many jurisdictions a refusal to take a breath test results in the </w:t>
      </w:r>
      <w:ins w:id="0" w:author="Millen, Lori (NHTSA)" w:date="2017-06-21T16:05:00Z">
        <w:r w:rsidR="008020CD">
          <w:rPr>
            <w:rFonts w:cs="Times New Roman"/>
          </w:rPr>
          <w:t xml:space="preserve">immediate </w:t>
        </w:r>
      </w:ins>
      <w:r w:rsidRPr="001A7A8A">
        <w:rPr>
          <w:rFonts w:cs="Times New Roman"/>
        </w:rPr>
        <w:t>loss of your driver’s license</w:t>
      </w:r>
      <w:ins w:id="1" w:author="Millen, Lori (NHTSA)" w:date="2017-06-21T16:05:00Z">
        <w:r w:rsidR="008020CD">
          <w:rPr>
            <w:rFonts w:cs="Times New Roman"/>
          </w:rPr>
          <w:t xml:space="preserve">, </w:t>
        </w:r>
      </w:ins>
      <w:bookmarkStart w:id="2" w:name="_GoBack"/>
      <w:bookmarkEnd w:id="2"/>
      <w:del w:id="3" w:author="Millen, Lori (NHTSA)" w:date="2017-06-21T16:05:00Z">
        <w:r w:rsidRPr="001A7A8A" w:rsidDel="008020CD">
          <w:rPr>
            <w:rFonts w:cs="Times New Roman"/>
          </w:rPr>
          <w:delText xml:space="preserve"> on the spot </w:delText>
        </w:r>
      </w:del>
      <w:r w:rsidRPr="001A7A8A">
        <w:rPr>
          <w:rFonts w:cs="Times New Roman"/>
        </w:rPr>
        <w:t>and the impoundment of your vehicle</w:t>
      </w:r>
      <w:r w:rsidRPr="005F7F4E">
        <w:rPr>
          <w:rFonts w:cs="Times New Roman"/>
        </w:rPr>
        <w:t>.</w:t>
      </w:r>
    </w:p>
    <w:p w:rsidR="005C76D6" w:rsidRPr="001A7A8A" w:rsidRDefault="00ED7429" w:rsidP="005C76D6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Alcohol Impairment Affects Pedestrians, Too.</w:t>
      </w:r>
    </w:p>
    <w:p w:rsidR="005C76D6" w:rsidRDefault="005C76D6" w:rsidP="005F7F4E">
      <w:pPr>
        <w:pStyle w:val="ListParagraph"/>
        <w:numPr>
          <w:ilvl w:val="0"/>
          <w:numId w:val="4"/>
        </w:numPr>
        <w:spacing w:after="120"/>
        <w:rPr>
          <w:rFonts w:cs="Times New Roman"/>
        </w:rPr>
      </w:pPr>
      <w:r w:rsidRPr="001A7A8A">
        <w:rPr>
          <w:rFonts w:cs="Times New Roman"/>
        </w:rPr>
        <w:t xml:space="preserve">Walking impaired can be just as dangerous as drunk driving. Designate a sober friend to walk you home. </w:t>
      </w:r>
    </w:p>
    <w:p w:rsidR="00282B22" w:rsidRDefault="00282B22" w:rsidP="00282B22">
      <w:pPr>
        <w:pStyle w:val="ListParagraph"/>
        <w:numPr>
          <w:ilvl w:val="0"/>
          <w:numId w:val="4"/>
        </w:numPr>
        <w:spacing w:after="120"/>
        <w:rPr>
          <w:rFonts w:cs="Times New Roman"/>
        </w:rPr>
      </w:pPr>
      <w:r w:rsidRPr="00282B22">
        <w:rPr>
          <w:rFonts w:cs="Times New Roman"/>
        </w:rPr>
        <w:t xml:space="preserve">Alcohol involvement—for the driver and/or the pedestrian—was reported in 48 percent of the traffic crashes that resulted in pedestrian fatalities in 2015.  </w:t>
      </w:r>
    </w:p>
    <w:p w:rsidR="00282B22" w:rsidRPr="00282B22" w:rsidRDefault="00282B22" w:rsidP="00282B22">
      <w:pPr>
        <w:pStyle w:val="ListParagraph"/>
        <w:numPr>
          <w:ilvl w:val="0"/>
          <w:numId w:val="4"/>
        </w:numPr>
        <w:spacing w:after="120"/>
        <w:rPr>
          <w:rFonts w:cs="Times New Roman"/>
        </w:rPr>
      </w:pPr>
      <w:r w:rsidRPr="00282B22">
        <w:rPr>
          <w:rFonts w:cs="Times New Roman"/>
        </w:rPr>
        <w:t>In 2015, an estimated 34 percent of fatal pedestrian crashes had pedestrians with BACs of .08 g/</w:t>
      </w:r>
      <w:proofErr w:type="spellStart"/>
      <w:r w:rsidRPr="00282B22">
        <w:rPr>
          <w:rFonts w:cs="Times New Roman"/>
        </w:rPr>
        <w:t>dL</w:t>
      </w:r>
      <w:proofErr w:type="spellEnd"/>
      <w:r w:rsidRPr="00282B22">
        <w:rPr>
          <w:rFonts w:cs="Times New Roman"/>
        </w:rPr>
        <w:t xml:space="preserve"> or higher. </w:t>
      </w:r>
    </w:p>
    <w:p w:rsidR="00282B22" w:rsidRPr="00282B22" w:rsidRDefault="00282B22" w:rsidP="00282B22">
      <w:pPr>
        <w:pStyle w:val="ListParagraph"/>
        <w:numPr>
          <w:ilvl w:val="0"/>
          <w:numId w:val="4"/>
        </w:numPr>
        <w:spacing w:after="120"/>
        <w:rPr>
          <w:rFonts w:cs="Times New Roman"/>
        </w:rPr>
      </w:pPr>
      <w:r w:rsidRPr="00282B22">
        <w:rPr>
          <w:rFonts w:cs="Times New Roman"/>
        </w:rPr>
        <w:t>In 2015, an estimated 15 percent of fatal pedestrian crashes had drivers with BACs of .08 g/</w:t>
      </w:r>
      <w:proofErr w:type="spellStart"/>
      <w:r w:rsidRPr="00282B22">
        <w:rPr>
          <w:rFonts w:cs="Times New Roman"/>
        </w:rPr>
        <w:t>dL</w:t>
      </w:r>
      <w:proofErr w:type="spellEnd"/>
      <w:r w:rsidRPr="00282B22">
        <w:rPr>
          <w:rFonts w:cs="Times New Roman"/>
        </w:rPr>
        <w:t xml:space="preserve"> or higher. </w:t>
      </w:r>
    </w:p>
    <w:p w:rsidR="008025F7" w:rsidRPr="00EC5304" w:rsidRDefault="00EC5304" w:rsidP="00EC5304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Always remember: </w:t>
      </w:r>
      <w:r w:rsidRPr="00EC5304">
        <w:rPr>
          <w:rFonts w:ascii="Times New Roman" w:hAnsi="Times New Roman" w:cs="Times New Roman"/>
          <w:sz w:val="24"/>
          <w:szCs w:val="24"/>
        </w:rPr>
        <w:t xml:space="preserve">It is illegal </w:t>
      </w:r>
      <w:r>
        <w:rPr>
          <w:rFonts w:ascii="Times New Roman" w:hAnsi="Times New Roman" w:cs="Times New Roman"/>
          <w:sz w:val="24"/>
          <w:szCs w:val="24"/>
        </w:rPr>
        <w:t xml:space="preserve">in every state to drink and drive </w:t>
      </w:r>
      <w:r w:rsidRPr="00EC5304">
        <w:rPr>
          <w:rFonts w:ascii="Times New Roman" w:hAnsi="Times New Roman" w:cs="Times New Roman"/>
          <w:sz w:val="24"/>
          <w:szCs w:val="24"/>
        </w:rPr>
        <w:t>with a blood alcohol concentration (BAC) of .08 grams per deciliter (g/</w:t>
      </w:r>
      <w:proofErr w:type="spellStart"/>
      <w:r w:rsidRPr="00EC5304">
        <w:rPr>
          <w:rFonts w:ascii="Times New Roman" w:hAnsi="Times New Roman" w:cs="Times New Roman"/>
          <w:sz w:val="24"/>
          <w:szCs w:val="24"/>
        </w:rPr>
        <w:t>dL</w:t>
      </w:r>
      <w:proofErr w:type="spellEnd"/>
      <w:r w:rsidRPr="00EC5304">
        <w:rPr>
          <w:rFonts w:ascii="Times New Roman" w:hAnsi="Times New Roman" w:cs="Times New Roman"/>
          <w:sz w:val="24"/>
          <w:szCs w:val="24"/>
        </w:rPr>
        <w:t xml:space="preserve">) or higher. </w:t>
      </w:r>
      <w:r>
        <w:rPr>
          <w:rFonts w:ascii="Times New Roman" w:hAnsi="Times New Roman" w:cs="Times New Roman"/>
          <w:sz w:val="24"/>
          <w:szCs w:val="24"/>
        </w:rPr>
        <w:t xml:space="preserve">Keep yourself, your loved ones, and your neighbors safe—never drink and drive. Always remember: </w:t>
      </w:r>
      <w:r w:rsidRPr="00EC5304">
        <w:rPr>
          <w:rFonts w:ascii="Times New Roman" w:hAnsi="Times New Roman" w:cs="Times New Roman"/>
          <w:i/>
          <w:sz w:val="24"/>
          <w:szCs w:val="24"/>
        </w:rPr>
        <w:t>Buzzed Driving Is Drunk Driving</w:t>
      </w:r>
      <w:r w:rsidRPr="00EC5304">
        <w:rPr>
          <w:rFonts w:ascii="Times New Roman" w:hAnsi="Times New Roman" w:cs="Times New Roman"/>
          <w:sz w:val="24"/>
          <w:szCs w:val="24"/>
        </w:rPr>
        <w:t xml:space="preserve">. </w:t>
      </w:r>
      <w:r w:rsidR="005C76D6" w:rsidRPr="00EC5304">
        <w:rPr>
          <w:rFonts w:ascii="Times New Roman" w:hAnsi="Times New Roman" w:cs="Times New Roman"/>
          <w:sz w:val="24"/>
          <w:szCs w:val="24"/>
        </w:rPr>
        <w:t xml:space="preserve">For more information, visit </w:t>
      </w:r>
      <w:hyperlink r:id="rId11" w:history="1">
        <w:r w:rsidR="005C76D6" w:rsidRPr="00EC5304">
          <w:rPr>
            <w:rStyle w:val="Hyperlink"/>
            <w:rFonts w:ascii="Times New Roman" w:hAnsi="Times New Roman" w:cs="Times New Roman"/>
            <w:sz w:val="24"/>
            <w:szCs w:val="24"/>
          </w:rPr>
          <w:t>www.trafficsafetymarketing.gov</w:t>
        </w:r>
      </w:hyperlink>
      <w:r w:rsidR="005C76D6" w:rsidRPr="00EC5304">
        <w:rPr>
          <w:rFonts w:ascii="Times New Roman" w:hAnsi="Times New Roman" w:cs="Times New Roman"/>
          <w:sz w:val="24"/>
          <w:szCs w:val="24"/>
        </w:rPr>
        <w:t>.</w:t>
      </w:r>
    </w:p>
    <w:p w:rsidR="00EE56FF" w:rsidRPr="00EC5304" w:rsidRDefault="00EE56FF" w:rsidP="005C76D6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EC530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1D419F2C" wp14:editId="798426E2">
                <wp:simplePos x="0" y="0"/>
                <wp:positionH relativeFrom="column">
                  <wp:posOffset>4266403</wp:posOffset>
                </wp:positionH>
                <wp:positionV relativeFrom="paragraph">
                  <wp:posOffset>6922135</wp:posOffset>
                </wp:positionV>
                <wp:extent cx="1828800" cy="414068"/>
                <wp:effectExtent l="0" t="0" r="0" b="508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4140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E56FF" w:rsidRPr="007A1F41" w:rsidRDefault="00EE56FF" w:rsidP="00EE56FF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7A1F41">
                              <w:rPr>
                                <w:sz w:val="16"/>
                                <w:szCs w:val="16"/>
                              </w:rPr>
                              <w:t>11682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e</w:t>
                            </w:r>
                            <w:r w:rsidRPr="007A1F41">
                              <w:rPr>
                                <w:sz w:val="16"/>
                                <w:szCs w:val="16"/>
                              </w:rPr>
                              <w:t>-081</w:t>
                            </w:r>
                            <w:r w:rsidR="009C35D1">
                              <w:rPr>
                                <w:sz w:val="16"/>
                                <w:szCs w:val="16"/>
                              </w:rPr>
                              <w:t>9</w:t>
                            </w:r>
                            <w:r w:rsidR="0088188C">
                              <w:rPr>
                                <w:sz w:val="16"/>
                                <w:szCs w:val="16"/>
                              </w:rPr>
                              <w:t>15-v2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D419F2C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35.95pt;margin-top:545.05pt;width:2in;height:32.6pt;z-index:-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" fillcolor="white [3201]" stroked="f" strokeweight=".5pt">
                <v:textbox>
                  <w:txbxContent>
                    <w:p w:rsidR="00EE56FF" w:rsidRPr="007A1F41" w:rsidRDefault="00EE56FF" w:rsidP="00EE56FF">
                      <w:pPr>
                        <w:jc w:val="right"/>
                        <w:rPr>
                          <w:sz w:val="16"/>
                          <w:szCs w:val="16"/>
                        </w:rPr>
                      </w:pPr>
                      <w:r w:rsidRPr="007A1F41">
                        <w:rPr>
                          <w:sz w:val="16"/>
                          <w:szCs w:val="16"/>
                        </w:rPr>
                        <w:t>11682</w:t>
                      </w:r>
                      <w:r>
                        <w:rPr>
                          <w:sz w:val="16"/>
                          <w:szCs w:val="16"/>
                        </w:rPr>
                        <w:t>e</w:t>
                      </w:r>
                      <w:r w:rsidRPr="007A1F41">
                        <w:rPr>
                          <w:sz w:val="16"/>
                          <w:szCs w:val="16"/>
                        </w:rPr>
                        <w:t>-081</w:t>
                      </w:r>
                      <w:r w:rsidR="009C35D1">
                        <w:rPr>
                          <w:sz w:val="16"/>
                          <w:szCs w:val="16"/>
                        </w:rPr>
                        <w:t>9</w:t>
                      </w:r>
                      <w:r w:rsidR="0088188C">
                        <w:rPr>
                          <w:sz w:val="16"/>
                          <w:szCs w:val="16"/>
                        </w:rPr>
                        <w:t>15-v2</w:t>
                      </w:r>
                    </w:p>
                  </w:txbxContent>
                </v:textbox>
              </v:shape>
            </w:pict>
          </mc:Fallback>
        </mc:AlternateContent>
      </w:r>
      <w:r w:rsidRPr="00EC530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DD4AC61" wp14:editId="42E5DDE1">
                <wp:simplePos x="0" y="0"/>
                <wp:positionH relativeFrom="column">
                  <wp:posOffset>4472940</wp:posOffset>
                </wp:positionH>
                <wp:positionV relativeFrom="paragraph">
                  <wp:posOffset>7786370</wp:posOffset>
                </wp:positionV>
                <wp:extent cx="1828800" cy="414068"/>
                <wp:effectExtent l="0" t="0" r="0" b="508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4140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E56FF" w:rsidRPr="007A1F41" w:rsidRDefault="00EE56FF" w:rsidP="00EE56FF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7A1F41">
                              <w:rPr>
                                <w:sz w:val="16"/>
                                <w:szCs w:val="16"/>
                              </w:rPr>
                              <w:t>11682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e</w:t>
                            </w:r>
                            <w:r w:rsidRPr="007A1F41">
                              <w:rPr>
                                <w:sz w:val="16"/>
                                <w:szCs w:val="16"/>
                              </w:rPr>
                              <w:t>-081815-v1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shape w14:anchorId="5DD4AC61" id="Text Box 2" o:spid="_x0000_s1027" type="#_x0000_t202" style="position:absolute;margin-left:352.2pt;margin-top:613.1pt;width:2in;height:32.6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" fillcolor="white [3201]" stroked="f" strokeweight=".5pt">
                <v:textbox>
                  <w:txbxContent>
                    <w:p w:rsidR="00EE56FF" w:rsidRPr="007A1F41" w:rsidRDefault="00EE56FF" w:rsidP="00EE56FF">
                      <w:pPr>
                        <w:jc w:val="right"/>
                        <w:rPr>
                          <w:sz w:val="16"/>
                          <w:szCs w:val="16"/>
                        </w:rPr>
                      </w:pPr>
                      <w:r w:rsidRPr="007A1F41">
                        <w:rPr>
                          <w:sz w:val="16"/>
                          <w:szCs w:val="16"/>
                        </w:rPr>
                        <w:t>11682</w:t>
                      </w:r>
                      <w:r>
                        <w:rPr>
                          <w:sz w:val="16"/>
                          <w:szCs w:val="16"/>
                        </w:rPr>
                        <w:t>e</w:t>
                      </w:r>
                      <w:r w:rsidRPr="007A1F41">
                        <w:rPr>
                          <w:sz w:val="16"/>
                          <w:szCs w:val="16"/>
                        </w:rPr>
                        <w:t>-081815-v1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E56FF" w:rsidRPr="00EC5304" w:rsidSect="00963C72">
      <w:pgSz w:w="12240" w:h="15840"/>
      <w:pgMar w:top="135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E6C" w:rsidRDefault="00282E6C" w:rsidP="005C76D6">
      <w:pPr>
        <w:spacing w:after="0" w:line="240" w:lineRule="auto"/>
      </w:pPr>
      <w:r>
        <w:separator/>
      </w:r>
    </w:p>
  </w:endnote>
  <w:endnote w:type="continuationSeparator" w:id="0">
    <w:p w:rsidR="00282E6C" w:rsidRDefault="00282E6C" w:rsidP="005C7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E6C" w:rsidRDefault="00282E6C" w:rsidP="005C76D6">
      <w:pPr>
        <w:spacing w:after="0" w:line="240" w:lineRule="auto"/>
      </w:pPr>
      <w:r>
        <w:separator/>
      </w:r>
    </w:p>
  </w:footnote>
  <w:footnote w:type="continuationSeparator" w:id="0">
    <w:p w:rsidR="00282E6C" w:rsidRDefault="00282E6C" w:rsidP="005C76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F67BD"/>
    <w:multiLevelType w:val="hybridMultilevel"/>
    <w:tmpl w:val="F92CC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4B3787F"/>
    <w:multiLevelType w:val="hybridMultilevel"/>
    <w:tmpl w:val="C46E54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59A6F00"/>
    <w:multiLevelType w:val="hybridMultilevel"/>
    <w:tmpl w:val="5EB01A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81D181F"/>
    <w:multiLevelType w:val="hybridMultilevel"/>
    <w:tmpl w:val="18D87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6D6"/>
    <w:rsid w:val="000D1704"/>
    <w:rsid w:val="001A1B48"/>
    <w:rsid w:val="001D31C2"/>
    <w:rsid w:val="00282B22"/>
    <w:rsid w:val="00282E6C"/>
    <w:rsid w:val="002A181B"/>
    <w:rsid w:val="0031143C"/>
    <w:rsid w:val="00400DE9"/>
    <w:rsid w:val="00567BF1"/>
    <w:rsid w:val="005C76D6"/>
    <w:rsid w:val="005F7F4E"/>
    <w:rsid w:val="00610E3E"/>
    <w:rsid w:val="00611C35"/>
    <w:rsid w:val="006D77D1"/>
    <w:rsid w:val="00701AC9"/>
    <w:rsid w:val="00750C57"/>
    <w:rsid w:val="007A02A0"/>
    <w:rsid w:val="008020CD"/>
    <w:rsid w:val="0088188C"/>
    <w:rsid w:val="0097140B"/>
    <w:rsid w:val="00986630"/>
    <w:rsid w:val="009C35D1"/>
    <w:rsid w:val="00A62ACD"/>
    <w:rsid w:val="00AE256A"/>
    <w:rsid w:val="00B261D5"/>
    <w:rsid w:val="00B400B6"/>
    <w:rsid w:val="00B664EF"/>
    <w:rsid w:val="00D266BF"/>
    <w:rsid w:val="00EC5304"/>
    <w:rsid w:val="00ED7429"/>
    <w:rsid w:val="00EE56FF"/>
    <w:rsid w:val="00EF43C2"/>
    <w:rsid w:val="00F67F60"/>
    <w:rsid w:val="00FD3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76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5C76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paragraph" w:styleId="ListParagraph">
    <w:name w:val="List Paragraph"/>
    <w:basedOn w:val="Standard"/>
    <w:uiPriority w:val="34"/>
    <w:qFormat/>
    <w:rsid w:val="005C76D6"/>
    <w:pPr>
      <w:ind w:left="720"/>
    </w:pPr>
  </w:style>
  <w:style w:type="character" w:styleId="Hyperlink">
    <w:name w:val="Hyperlink"/>
    <w:uiPriority w:val="99"/>
    <w:rsid w:val="005C76D6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C76D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C76D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C76D6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61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61D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E25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256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256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25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256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76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5C76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paragraph" w:styleId="ListParagraph">
    <w:name w:val="List Paragraph"/>
    <w:basedOn w:val="Standard"/>
    <w:uiPriority w:val="34"/>
    <w:qFormat/>
    <w:rsid w:val="005C76D6"/>
    <w:pPr>
      <w:ind w:left="720"/>
    </w:pPr>
  </w:style>
  <w:style w:type="character" w:styleId="Hyperlink">
    <w:name w:val="Hyperlink"/>
    <w:uiPriority w:val="99"/>
    <w:rsid w:val="005C76D6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C76D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C76D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C76D6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61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61D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E25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256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256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25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256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trafficsafetymarketing.gov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itunes.apple.com/us/app/saferride/id950774008?mt=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y.google.com/store/apps/details?id=com.nhtsa.SaferRide&amp;hl=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DOT</Company>
  <LinksUpToDate>false</LinksUpToDate>
  <CharactersWithSpaces>3496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Katie Lanham</dc:creator>
  <cp:keywords>buzzed driving;halloween;2017</cp:keywords>
  <cp:lastModifiedBy>Millen, Lori (NHTSA)</cp:lastModifiedBy>
  <cp:revision>2</cp:revision>
  <dcterms:created xsi:type="dcterms:W3CDTF">2017-06-21T20:06:00Z</dcterms:created>
  <dcterms:modified xsi:type="dcterms:W3CDTF">2017-06-21T20:06:00Z</dcterms:modified>
</cp:coreProperties>
</file>