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401B" w14:textId="21499349" w:rsidR="00550936" w:rsidRDefault="00F45C45" w:rsidP="009C0118">
      <w:pPr>
        <w:pStyle w:val="Heading1"/>
      </w:pPr>
      <w:bookmarkStart w:id="0" w:name="_GoBack"/>
      <w:bookmarkEnd w:id="0"/>
      <w:r w:rsidRPr="00F45C45">
        <w:t>Día de San Patricio de 2019 Manejar Entonado Es Manejar Borracho</w:t>
      </w:r>
      <w:r>
        <w:t xml:space="preserve"> </w:t>
      </w:r>
    </w:p>
    <w:p w14:paraId="645B415F" w14:textId="251EA7E1" w:rsidR="004D21EE" w:rsidRDefault="00F45C45" w:rsidP="009C0118">
      <w:pPr>
        <w:pStyle w:val="Heading2"/>
      </w:pPr>
      <w:r w:rsidRPr="00F45C45">
        <w:t>MEDIOS SOCIALES</w:t>
      </w:r>
      <w:r>
        <w:t xml:space="preserve"> </w:t>
      </w:r>
    </w:p>
    <w:p w14:paraId="1BE7B334" w14:textId="77777777" w:rsidR="00901CE9" w:rsidRDefault="00EB6FD8" w:rsidP="008B6C4C">
      <w:pPr>
        <w:pStyle w:val="Heading3"/>
        <w:spacing w:after="200"/>
      </w:pPr>
      <w:r>
        <w:t>Twitter</w:t>
      </w:r>
    </w:p>
    <w:p w14:paraId="49899212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¿</w:t>
      </w:r>
      <w:proofErr w:type="spellStart"/>
      <w:r>
        <w:t>Crees</w:t>
      </w:r>
      <w:proofErr w:type="spellEnd"/>
      <w:r>
        <w:t xml:space="preserve"> que la suerte de los </w:t>
      </w:r>
      <w:proofErr w:type="spellStart"/>
      <w:r>
        <w:t>irlandeses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mantendrá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?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. Haz un plan antes de </w:t>
      </w:r>
      <w:proofErr w:type="spellStart"/>
      <w:r>
        <w:t>festejar</w:t>
      </w:r>
      <w:proofErr w:type="spellEnd"/>
      <w:r>
        <w:t>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3DB59B06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7B0910E3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Esas</w:t>
      </w:r>
      <w:proofErr w:type="spellEnd"/>
      <w:r>
        <w:t xml:space="preserve"> no son luces de un #duende </w:t>
      </w:r>
      <w:proofErr w:type="spellStart"/>
      <w:r>
        <w:t>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espejo</w:t>
      </w:r>
      <w:proofErr w:type="spellEnd"/>
      <w:r>
        <w:t xml:space="preserve"> de vista </w:t>
      </w:r>
      <w:proofErr w:type="spellStart"/>
      <w:r>
        <w:t>trasera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>: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25D9E142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32A36024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Necesitarás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una olla de </w:t>
      </w:r>
      <w:proofErr w:type="spellStart"/>
      <w:r>
        <w:t>oro</w:t>
      </w:r>
      <w:proofErr w:type="spellEnd"/>
      <w:r>
        <w:t xml:space="preserve"> para </w:t>
      </w:r>
      <w:proofErr w:type="spellStart"/>
      <w:r>
        <w:t>lidiar</w:t>
      </w:r>
      <w:proofErr w:type="spellEnd"/>
      <w:r>
        <w:t xml:space="preserve"> con </w:t>
      </w:r>
      <w:proofErr w:type="spellStart"/>
      <w:r>
        <w:t>tu</w:t>
      </w:r>
      <w:proofErr w:type="spellEnd"/>
      <w:r>
        <w:t xml:space="preserve"> DUI </w:t>
      </w:r>
      <w:proofErr w:type="spellStart"/>
      <w:r>
        <w:t>costoso</w:t>
      </w:r>
      <w:proofErr w:type="spellEnd"/>
      <w:r>
        <w:t xml:space="preserve">.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manejes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beber</w:t>
      </w:r>
      <w:proofErr w:type="spellEnd"/>
      <w:r>
        <w:t>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40AC23A3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26E006E6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¿</w:t>
      </w:r>
      <w:proofErr w:type="spellStart"/>
      <w:r>
        <w:t>Crees</w:t>
      </w:r>
      <w:proofErr w:type="spellEnd"/>
      <w:r>
        <w:t xml:space="preserve"> que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tomando</w:t>
      </w:r>
      <w:proofErr w:type="spellEnd"/>
      <w:r>
        <w:t xml:space="preserve"> #</w:t>
      </w:r>
      <w:proofErr w:type="spellStart"/>
      <w:r>
        <w:t>cervezaverde</w:t>
      </w:r>
      <w:proofErr w:type="spellEnd"/>
      <w:r>
        <w:t xml:space="preserve">?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: Si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>, llama a un taxi.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7B75617E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12A2AF6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Ese #</w:t>
      </w:r>
      <w:proofErr w:type="spellStart"/>
      <w:r>
        <w:t>DíadeSanPatricio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vayas</w:t>
      </w:r>
      <w:proofErr w:type="spellEnd"/>
      <w:r>
        <w:t xml:space="preserve"> a las fiestas, </w:t>
      </w:r>
      <w:proofErr w:type="spellStart"/>
      <w:r>
        <w:t>recuerda</w:t>
      </w:r>
      <w:proofErr w:type="spellEnd"/>
      <w:r>
        <w:t>: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¡Haz un plan para </w:t>
      </w:r>
      <w:proofErr w:type="spellStart"/>
      <w:r>
        <w:t>regresar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>!</w:t>
      </w:r>
    </w:p>
    <w:p w14:paraId="29BF19E0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23507F8B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no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viendo</w:t>
      </w:r>
      <w:proofErr w:type="spellEnd"/>
      <w:r>
        <w:t xml:space="preserve"> </w:t>
      </w:r>
      <w:proofErr w:type="spellStart"/>
      <w:r>
        <w:t>tréboles</w:t>
      </w:r>
      <w:proofErr w:type="spellEnd"/>
      <w:r>
        <w:t xml:space="preserve"> de 4 hojas y una olla de </w:t>
      </w:r>
      <w:proofErr w:type="spellStart"/>
      <w:r>
        <w:t>oro</w:t>
      </w:r>
      <w:proofErr w:type="spellEnd"/>
      <w:r>
        <w:t xml:space="preserve">, </w:t>
      </w:r>
      <w:proofErr w:type="spellStart"/>
      <w:r>
        <w:t>probablemente</w:t>
      </w:r>
      <w:proofErr w:type="spellEnd"/>
      <w:r>
        <w:t xml:space="preserve"> </w:t>
      </w:r>
      <w:proofErr w:type="spellStart"/>
      <w:r>
        <w:t>deberías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</w:t>
      </w:r>
      <w:proofErr w:type="spellStart"/>
      <w:r>
        <w:t>si</w:t>
      </w:r>
      <w:proofErr w:type="spellEnd"/>
      <w:r>
        <w:t xml:space="preserve"> has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>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</w:t>
      </w:r>
    </w:p>
    <w:p w14:paraId="6239B0D1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5A411A0A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¡</w:t>
      </w:r>
      <w:proofErr w:type="spellStart"/>
      <w:r>
        <w:t>Sé</w:t>
      </w:r>
      <w:proofErr w:type="spellEnd"/>
      <w:r>
        <w:t xml:space="preserve"> un </w:t>
      </w:r>
      <w:proofErr w:type="spellStart"/>
      <w:r>
        <w:t>santo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#</w:t>
      </w:r>
      <w:proofErr w:type="spellStart"/>
      <w:r>
        <w:t>SanPatricio</w:t>
      </w:r>
      <w:proofErr w:type="spellEnd"/>
      <w:r>
        <w:t xml:space="preserve">! Llama a un taxi o el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para </w:t>
      </w:r>
      <w:proofErr w:type="spellStart"/>
      <w:r>
        <w:t>tu</w:t>
      </w:r>
      <w:proofErr w:type="spellEnd"/>
      <w:r>
        <w:t xml:space="preserve"> amigo que </w:t>
      </w:r>
      <w:proofErr w:type="spellStart"/>
      <w:r>
        <w:t>pueda</w:t>
      </w:r>
      <w:proofErr w:type="spellEnd"/>
      <w:r>
        <w:t xml:space="preserve"> </w:t>
      </w:r>
      <w:proofErr w:type="spellStart"/>
      <w:r>
        <w:t>necesitar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a casa.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0E90E2DA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75B8A47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En</w:t>
      </w:r>
      <w:proofErr w:type="spellEnd"/>
      <w:r>
        <w:t xml:space="preserve"> 2017, 59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las fiestas del #</w:t>
      </w:r>
      <w:proofErr w:type="spellStart"/>
      <w:r>
        <w:t>DíadeSanPatricio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ebrio</w:t>
      </w:r>
      <w:proofErr w:type="spellEnd"/>
      <w:r>
        <w:t xml:space="preserve">.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conviertas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estadística</w:t>
      </w:r>
      <w:proofErr w:type="spellEnd"/>
      <w:r>
        <w:t>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3DD4B1C4" w14:textId="2256E0AB" w:rsidR="00F45C45" w:rsidDel="00DA6E9C" w:rsidRDefault="00F45C45" w:rsidP="00F45C45">
      <w:pPr>
        <w:tabs>
          <w:tab w:val="left" w:pos="180"/>
        </w:tabs>
        <w:spacing w:after="0" w:line="240" w:lineRule="auto"/>
        <w:rPr>
          <w:del w:id="1" w:author="Astrup, Angela CTR (NHTSA)" w:date="2019-02-04T11:39:00Z"/>
        </w:rPr>
      </w:pPr>
    </w:p>
    <w:p w14:paraId="79F5B64B" w14:textId="77777777" w:rsidR="00DA6E9C" w:rsidRDefault="00DA6E9C" w:rsidP="00F45C45">
      <w:pPr>
        <w:tabs>
          <w:tab w:val="left" w:pos="180"/>
        </w:tabs>
        <w:spacing w:after="0" w:line="240" w:lineRule="auto"/>
        <w:rPr>
          <w:ins w:id="2" w:author="Astrup, Angela CTR (NHTSA)" w:date="2019-02-04T11:40:00Z"/>
        </w:rPr>
      </w:pPr>
    </w:p>
    <w:p w14:paraId="23B47C3B" w14:textId="77777777" w:rsidR="00F45C45" w:rsidDel="003D6C51" w:rsidRDefault="00F45C45" w:rsidP="00F45C45">
      <w:pPr>
        <w:tabs>
          <w:tab w:val="left" w:pos="180"/>
        </w:tabs>
        <w:spacing w:after="0" w:line="240" w:lineRule="auto"/>
        <w:rPr>
          <w:del w:id="3" w:author="Astrup, Angela CTR (NHTSA)" w:date="2019-02-04T11:35:00Z"/>
        </w:rPr>
      </w:pPr>
    </w:p>
    <w:p w14:paraId="5E0E969C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 xml:space="preserve">Entre el 2013 y el 2017, 234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del #</w:t>
      </w:r>
      <w:proofErr w:type="spellStart"/>
      <w:r>
        <w:t>DíadeSanPatricio</w:t>
      </w:r>
      <w:proofErr w:type="spellEnd"/>
      <w:r>
        <w:t xml:space="preserve"> por causa de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>.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70B4BAD5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0706740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 xml:space="preserve">Es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50 </w:t>
      </w:r>
      <w:proofErr w:type="spellStart"/>
      <w:r>
        <w:t>estados</w:t>
      </w:r>
      <w:proofErr w:type="spellEnd"/>
      <w:r>
        <w:t xml:space="preserve"> y D.C. </w:t>
      </w:r>
      <w:proofErr w:type="spellStart"/>
      <w:r>
        <w:t>Recuerda</w:t>
      </w:r>
      <w:proofErr w:type="spellEnd"/>
      <w:r>
        <w:t>: #</w:t>
      </w:r>
      <w:proofErr w:type="spellStart"/>
      <w:r>
        <w:t>ManejarEntonado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5335F56A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15EAAABA" w14:textId="5814C450" w:rsidR="0006393A" w:rsidRPr="00A404C5" w:rsidRDefault="00F45C45" w:rsidP="00F45C45">
      <w:pPr>
        <w:tabs>
          <w:tab w:val="left" w:pos="180"/>
        </w:tabs>
        <w:spacing w:after="0" w:line="240" w:lineRule="auto"/>
        <w:rPr>
          <w:rFonts w:eastAsia="MS Mincho"/>
        </w:rPr>
      </w:pPr>
      <w:r>
        <w:t xml:space="preserve">Al </w:t>
      </w:r>
      <w:proofErr w:type="spellStart"/>
      <w:r>
        <w:t>igual</w:t>
      </w:r>
      <w:proofErr w:type="spellEnd"/>
      <w:r>
        <w:t xml:space="preserve"> que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, </w:t>
      </w:r>
      <w:proofErr w:type="spellStart"/>
      <w:r>
        <w:t>manejar</w:t>
      </w:r>
      <w:proofErr w:type="spellEnd"/>
      <w:r>
        <w:t xml:space="preserve"> bajo la </w:t>
      </w:r>
      <w:proofErr w:type="spellStart"/>
      <w:r>
        <w:t>influencia</w:t>
      </w:r>
      <w:proofErr w:type="spellEnd"/>
      <w:r>
        <w:t xml:space="preserve"> de las </w:t>
      </w:r>
      <w:proofErr w:type="spellStart"/>
      <w:r>
        <w:t>drogas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es </w:t>
      </w:r>
      <w:proofErr w:type="spellStart"/>
      <w:r>
        <w:t>peligroso</w:t>
      </w:r>
      <w:proofErr w:type="spellEnd"/>
      <w:r>
        <w:t xml:space="preserve"> e </w:t>
      </w:r>
      <w:proofErr w:type="spellStart"/>
      <w:r>
        <w:t>ilegal</w:t>
      </w:r>
      <w:proofErr w:type="spellEnd"/>
      <w:r>
        <w:t xml:space="preserve">.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recuerda</w:t>
      </w:r>
      <w:proofErr w:type="spellEnd"/>
      <w:r>
        <w:t xml:space="preserve">: Si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Sientes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, </w:t>
      </w:r>
      <w:proofErr w:type="spellStart"/>
      <w:r>
        <w:t>Manejas</w:t>
      </w:r>
      <w:proofErr w:type="spellEnd"/>
      <w:r>
        <w:t xml:space="preserve"> de Forma </w:t>
      </w:r>
      <w:proofErr w:type="spellStart"/>
      <w:r>
        <w:t>Diferente</w:t>
      </w:r>
      <w:proofErr w:type="spellEnd"/>
      <w:r>
        <w:t>.</w:t>
      </w:r>
      <w:r w:rsidR="0006393A" w:rsidRPr="00A404C5">
        <w:rPr>
          <w:rFonts w:eastAsia="MS Mincho"/>
        </w:rPr>
        <w:t xml:space="preserve"> </w:t>
      </w:r>
    </w:p>
    <w:p w14:paraId="66A461C8" w14:textId="77777777" w:rsidR="0006393A" w:rsidRDefault="0006393A" w:rsidP="00EB6FD8">
      <w:pPr>
        <w:rPr>
          <w:b/>
        </w:rPr>
      </w:pPr>
    </w:p>
    <w:p w14:paraId="4B48290C" w14:textId="77777777" w:rsidR="00EB6FD8" w:rsidRDefault="00EB6FD8" w:rsidP="00EB6FD8">
      <w:pPr>
        <w:rPr>
          <w:b/>
        </w:rPr>
      </w:pPr>
      <w:r>
        <w:rPr>
          <w:b/>
        </w:rPr>
        <w:t>Facebook</w:t>
      </w:r>
    </w:p>
    <w:p w14:paraId="0051F718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lastRenderedPageBreak/>
        <w:t>Necesitarás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que la suerte de los </w:t>
      </w:r>
      <w:proofErr w:type="spellStart"/>
      <w:r>
        <w:t>irlandeses</w:t>
      </w:r>
      <w:proofErr w:type="spellEnd"/>
      <w:r>
        <w:t xml:space="preserve"> para </w:t>
      </w:r>
      <w:proofErr w:type="spellStart"/>
      <w:r>
        <w:t>llevarte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una 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bebidas</w:t>
      </w:r>
      <w:proofErr w:type="spellEnd"/>
      <w:r>
        <w:t xml:space="preserve">. Haz un plan antes de </w:t>
      </w:r>
      <w:proofErr w:type="spellStart"/>
      <w:r>
        <w:t>festejar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638107A4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80F1A0F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Necesitarás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una olla de </w:t>
      </w:r>
      <w:proofErr w:type="spellStart"/>
      <w:r>
        <w:t>oro</w:t>
      </w:r>
      <w:proofErr w:type="spellEnd"/>
      <w:r>
        <w:t xml:space="preserve"> para </w:t>
      </w:r>
      <w:proofErr w:type="spellStart"/>
      <w:r>
        <w:t>lidiar</w:t>
      </w:r>
      <w:proofErr w:type="spellEnd"/>
      <w:r>
        <w:t xml:space="preserve"> con </w:t>
      </w:r>
      <w:proofErr w:type="spellStart"/>
      <w:r>
        <w:t>tu</w:t>
      </w:r>
      <w:proofErr w:type="spellEnd"/>
      <w:r>
        <w:t xml:space="preserve"> DUI </w:t>
      </w:r>
      <w:proofErr w:type="spellStart"/>
      <w:r>
        <w:t>costoso</w:t>
      </w:r>
      <w:proofErr w:type="spellEnd"/>
      <w:r>
        <w:t xml:space="preserve">. </w:t>
      </w:r>
      <w:proofErr w:type="spellStart"/>
      <w:r>
        <w:t>Escoge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que </w:t>
      </w:r>
      <w:proofErr w:type="spellStart"/>
      <w:r>
        <w:t>salgas</w:t>
      </w:r>
      <w:proofErr w:type="spellEnd"/>
      <w:r>
        <w:t xml:space="preserve"> de casa.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2667A6DD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717937F6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¿</w:t>
      </w:r>
      <w:proofErr w:type="spellStart"/>
      <w:r>
        <w:t>Crees</w:t>
      </w:r>
      <w:proofErr w:type="spellEnd"/>
      <w:r>
        <w:t xml:space="preserve"> que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tomando</w:t>
      </w:r>
      <w:proofErr w:type="spellEnd"/>
      <w:r>
        <w:t xml:space="preserve"> la cerveza </w:t>
      </w:r>
      <w:proofErr w:type="spellStart"/>
      <w:r>
        <w:t>aguada</w:t>
      </w:r>
      <w:proofErr w:type="spellEnd"/>
      <w:r>
        <w:t xml:space="preserve"> de color </w:t>
      </w:r>
      <w:proofErr w:type="spellStart"/>
      <w:r>
        <w:t>verde</w:t>
      </w:r>
      <w:proofErr w:type="spellEnd"/>
      <w:r>
        <w:t xml:space="preserve">?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: Si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, llama a un taxi </w:t>
      </w:r>
      <w:proofErr w:type="spellStart"/>
      <w:r>
        <w:t>o</w:t>
      </w:r>
      <w:proofErr w:type="spellEnd"/>
      <w:r>
        <w:t xml:space="preserve"> a un amigo de </w:t>
      </w:r>
      <w:proofErr w:type="spellStart"/>
      <w:r>
        <w:t>confianza</w:t>
      </w:r>
      <w:proofErr w:type="spellEnd"/>
      <w:r>
        <w:t xml:space="preserve"> para que </w:t>
      </w:r>
      <w:proofErr w:type="spellStart"/>
      <w:r>
        <w:t>te</w:t>
      </w:r>
      <w:proofErr w:type="spellEnd"/>
      <w:r>
        <w:t xml:space="preserve"> </w:t>
      </w:r>
      <w:proofErr w:type="spellStart"/>
      <w:r>
        <w:t>lleva</w:t>
      </w:r>
      <w:proofErr w:type="spellEnd"/>
      <w:r>
        <w:t xml:space="preserve"> a casa de forma </w:t>
      </w:r>
      <w:proofErr w:type="spellStart"/>
      <w:r>
        <w:t>segura</w:t>
      </w:r>
      <w:proofErr w:type="spellEnd"/>
      <w:r>
        <w:t xml:space="preserve">. </w:t>
      </w:r>
      <w:proofErr w:type="spellStart"/>
      <w:r>
        <w:t>Difunde</w:t>
      </w:r>
      <w:proofErr w:type="spellEnd"/>
      <w:r>
        <w:t xml:space="preserve"> la palabra: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5264C3BD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7EB60EBC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Cuando</w:t>
      </w:r>
      <w:proofErr w:type="spellEnd"/>
      <w:r>
        <w:t xml:space="preserve"> </w:t>
      </w:r>
      <w:proofErr w:type="spellStart"/>
      <w:r>
        <w:t>vayas</w:t>
      </w:r>
      <w:proofErr w:type="spellEnd"/>
      <w:r>
        <w:t xml:space="preserve"> a las fiestas del Día de San Patricio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,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. ¡Haz un plan para </w:t>
      </w:r>
      <w:proofErr w:type="spellStart"/>
      <w:r>
        <w:t>regresar</w:t>
      </w:r>
      <w:proofErr w:type="spellEnd"/>
      <w:r>
        <w:t xml:space="preserve"> a casa de forma </w:t>
      </w:r>
      <w:proofErr w:type="spellStart"/>
      <w:r>
        <w:t>segura</w:t>
      </w:r>
      <w:proofErr w:type="spellEnd"/>
      <w:r>
        <w:t>!</w:t>
      </w:r>
    </w:p>
    <w:p w14:paraId="296043C6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D14D7F9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no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viendo</w:t>
      </w:r>
      <w:proofErr w:type="spellEnd"/>
      <w:r>
        <w:t xml:space="preserve"> </w:t>
      </w:r>
      <w:proofErr w:type="spellStart"/>
      <w:r>
        <w:t>amuletos</w:t>
      </w:r>
      <w:proofErr w:type="spellEnd"/>
      <w:r>
        <w:t xml:space="preserve"> de la suerte, </w:t>
      </w:r>
      <w:proofErr w:type="spellStart"/>
      <w:r>
        <w:t>recuerda</w:t>
      </w:r>
      <w:proofErr w:type="spellEnd"/>
      <w:r>
        <w:t xml:space="preserve"> que </w:t>
      </w:r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demasiado</w:t>
      </w:r>
      <w:proofErr w:type="spellEnd"/>
      <w:r>
        <w:t xml:space="preserve">. Si has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, no </w:t>
      </w:r>
      <w:proofErr w:type="spellStart"/>
      <w:r>
        <w:t>manejes</w:t>
      </w:r>
      <w:proofErr w:type="spellEnd"/>
      <w:r>
        <w:t xml:space="preserve">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53AE4B84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6093DBB2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>¡</w:t>
      </w:r>
      <w:proofErr w:type="spellStart"/>
      <w:r>
        <w:t>Sé</w:t>
      </w:r>
      <w:proofErr w:type="spellEnd"/>
      <w:r>
        <w:t xml:space="preserve"> un </w:t>
      </w:r>
      <w:proofErr w:type="spellStart"/>
      <w:r>
        <w:t>santo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San Patricio! Si </w:t>
      </w:r>
      <w:proofErr w:type="spellStart"/>
      <w:r>
        <w:t>tu</w:t>
      </w:r>
      <w:proofErr w:type="spellEnd"/>
      <w:r>
        <w:t xml:space="preserve"> amigo ha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 y </w:t>
      </w:r>
      <w:proofErr w:type="spellStart"/>
      <w:r>
        <w:t>necesita</w:t>
      </w:r>
      <w:proofErr w:type="spellEnd"/>
      <w:r>
        <w:t xml:space="preserve"> que lo </w:t>
      </w:r>
      <w:proofErr w:type="spellStart"/>
      <w:r>
        <w:t>lleven</w:t>
      </w:r>
      <w:proofErr w:type="spellEnd"/>
      <w:r>
        <w:t xml:space="preserve"> a casa, </w:t>
      </w:r>
      <w:proofErr w:type="spellStart"/>
      <w:r>
        <w:t>llámalo</w:t>
      </w:r>
      <w:proofErr w:type="spellEnd"/>
      <w:r>
        <w:t xml:space="preserve"> un taxi o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viaje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23602637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3AA6CAB2" w14:textId="77777777" w:rsidR="00F45C45" w:rsidRDefault="00F45C45" w:rsidP="00F45C45">
      <w:pPr>
        <w:tabs>
          <w:tab w:val="left" w:pos="180"/>
        </w:tabs>
        <w:spacing w:after="0" w:line="240" w:lineRule="auto"/>
      </w:pPr>
      <w:proofErr w:type="spellStart"/>
      <w:r>
        <w:t>En</w:t>
      </w:r>
      <w:proofErr w:type="spellEnd"/>
      <w:r>
        <w:t xml:space="preserve"> 2017, 59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las fiestas del Día de San Patricio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ebrio</w:t>
      </w:r>
      <w:proofErr w:type="spellEnd"/>
      <w:r>
        <w:t xml:space="preserve">.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conviertas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estadística</w:t>
      </w:r>
      <w:proofErr w:type="spellEnd"/>
      <w:r>
        <w:t xml:space="preserve">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2BBAE9C7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3CA74C56" w14:textId="77777777" w:rsidR="00F45C45" w:rsidRDefault="00F45C45" w:rsidP="00F45C45">
      <w:pPr>
        <w:tabs>
          <w:tab w:val="left" w:pos="180"/>
        </w:tabs>
        <w:spacing w:after="0" w:line="240" w:lineRule="auto"/>
      </w:pPr>
      <w:r>
        <w:t xml:space="preserve">Entre el 2013 y el 2017, 234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del Día de San Patricio por causa de </w:t>
      </w:r>
      <w:proofErr w:type="spellStart"/>
      <w:r>
        <w:t>choques</w:t>
      </w:r>
      <w:proofErr w:type="spellEnd"/>
      <w:r>
        <w:t xml:space="preserve"> por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.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79285F4C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1CDCE192" w14:textId="28C3AF9E" w:rsidR="00F45C45" w:rsidRDefault="00F45C45" w:rsidP="00F45C45">
      <w:pPr>
        <w:tabs>
          <w:tab w:val="left" w:pos="180"/>
        </w:tabs>
        <w:spacing w:after="0" w:line="240" w:lineRule="auto"/>
      </w:pPr>
      <w:r>
        <w:t xml:space="preserve">Es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50 </w:t>
      </w:r>
      <w:proofErr w:type="spellStart"/>
      <w:r>
        <w:t>estados</w:t>
      </w:r>
      <w:proofErr w:type="spellEnd"/>
      <w:r>
        <w:t xml:space="preserve"> y D.C. </w:t>
      </w:r>
      <w:proofErr w:type="spellStart"/>
      <w:r>
        <w:t>Recuerda</w:t>
      </w:r>
      <w:proofErr w:type="spellEnd"/>
      <w:r>
        <w:t xml:space="preserve">: </w:t>
      </w:r>
      <w:del w:id="4" w:author="Astrup, Angela CTR (NHTSA)" w:date="2019-02-04T11:39:00Z">
        <w:r w:rsidDel="003D6C51">
          <w:delText>#</w:delText>
        </w:r>
      </w:del>
      <w:proofErr w:type="spellStart"/>
      <w:r>
        <w:t>Manejar</w:t>
      </w:r>
      <w:proofErr w:type="spellEnd"/>
      <w:ins w:id="5" w:author="Astrup, Angela CTR (NHTSA)" w:date="2019-02-04T11:39:00Z">
        <w:r w:rsidR="003D6C51">
          <w:t xml:space="preserve"> </w:t>
        </w:r>
      </w:ins>
      <w:proofErr w:type="spellStart"/>
      <w:r>
        <w:t>Entonado</w:t>
      </w:r>
      <w:proofErr w:type="spellEnd"/>
      <w:r>
        <w:t xml:space="preserve"> Es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</w:t>
      </w:r>
    </w:p>
    <w:p w14:paraId="60C6545C" w14:textId="77777777" w:rsidR="00F45C45" w:rsidRDefault="00F45C45" w:rsidP="00F45C45">
      <w:pPr>
        <w:tabs>
          <w:tab w:val="left" w:pos="180"/>
        </w:tabs>
        <w:spacing w:after="0" w:line="240" w:lineRule="auto"/>
      </w:pPr>
    </w:p>
    <w:p w14:paraId="51C92E5F" w14:textId="339F41B6" w:rsidR="0006393A" w:rsidRPr="00A404C5" w:rsidRDefault="00F45C45" w:rsidP="00F45C45">
      <w:pPr>
        <w:tabs>
          <w:tab w:val="left" w:pos="180"/>
        </w:tabs>
        <w:spacing w:after="0" w:line="240" w:lineRule="auto"/>
        <w:rPr>
          <w:rFonts w:eastAsia="MS Mincho"/>
        </w:rPr>
      </w:pPr>
      <w:r>
        <w:t xml:space="preserve">Al </w:t>
      </w:r>
      <w:proofErr w:type="spellStart"/>
      <w:r>
        <w:t>igual</w:t>
      </w:r>
      <w:proofErr w:type="spellEnd"/>
      <w:r>
        <w:t xml:space="preserve"> que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, </w:t>
      </w:r>
      <w:proofErr w:type="spellStart"/>
      <w:r>
        <w:t>manejar</w:t>
      </w:r>
      <w:proofErr w:type="spellEnd"/>
      <w:r>
        <w:t xml:space="preserve"> bajo la </w:t>
      </w:r>
      <w:proofErr w:type="spellStart"/>
      <w:r>
        <w:t>influencia</w:t>
      </w:r>
      <w:proofErr w:type="spellEnd"/>
      <w:r>
        <w:t xml:space="preserve"> de las </w:t>
      </w:r>
      <w:proofErr w:type="spellStart"/>
      <w:r>
        <w:t>drogas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es </w:t>
      </w:r>
      <w:proofErr w:type="spellStart"/>
      <w:r>
        <w:t>peligroso</w:t>
      </w:r>
      <w:proofErr w:type="spellEnd"/>
      <w:r>
        <w:t xml:space="preserve"> e </w:t>
      </w:r>
      <w:proofErr w:type="spellStart"/>
      <w:r>
        <w:t>ilegal</w:t>
      </w:r>
      <w:proofErr w:type="spellEnd"/>
      <w:r>
        <w:t xml:space="preserve">.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recuerda</w:t>
      </w:r>
      <w:proofErr w:type="spellEnd"/>
      <w:r>
        <w:t xml:space="preserve">: Si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Sientes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, </w:t>
      </w:r>
      <w:proofErr w:type="spellStart"/>
      <w:r>
        <w:t>Manejas</w:t>
      </w:r>
      <w:proofErr w:type="spellEnd"/>
      <w:r>
        <w:t xml:space="preserve"> de Forma </w:t>
      </w:r>
      <w:proofErr w:type="spellStart"/>
      <w:r>
        <w:t>Diferente</w:t>
      </w:r>
      <w:proofErr w:type="spellEnd"/>
      <w:r>
        <w:t>.</w:t>
      </w:r>
      <w:r w:rsidR="0006393A" w:rsidRPr="00A404C5">
        <w:rPr>
          <w:rFonts w:eastAsia="MS Mincho"/>
        </w:rPr>
        <w:t xml:space="preserve"> </w:t>
      </w:r>
    </w:p>
    <w:p w14:paraId="2E04DEDC" w14:textId="77777777" w:rsidR="0006393A" w:rsidRDefault="0006393A" w:rsidP="00EB6FD8"/>
    <w:p w14:paraId="0BE66A6D" w14:textId="77777777" w:rsidR="00EB6FD8" w:rsidRPr="00EB6FD8" w:rsidRDefault="00EB6FD8" w:rsidP="00EB6FD8"/>
    <w:sectPr w:rsidR="00EB6FD8" w:rsidRPr="00EB6FD8" w:rsidSect="009552CA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660E4" w14:textId="77777777" w:rsidR="00F9216C" w:rsidRDefault="00F9216C" w:rsidP="00901CE9">
      <w:pPr>
        <w:spacing w:after="0" w:line="240" w:lineRule="auto"/>
      </w:pPr>
      <w:r>
        <w:separator/>
      </w:r>
    </w:p>
  </w:endnote>
  <w:endnote w:type="continuationSeparator" w:id="0">
    <w:p w14:paraId="394B0472" w14:textId="77777777" w:rsidR="00F9216C" w:rsidRDefault="00F9216C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0DBC" w14:textId="0BC12AE3" w:rsidR="00901CE9" w:rsidRPr="00901CE9" w:rsidRDefault="000375D4" w:rsidP="009552CA">
    <w:pPr>
      <w:pStyle w:val="5ControlCode"/>
      <w:spacing w:after="0"/>
    </w:pPr>
    <w:r>
      <w:t>13819f</w:t>
    </w:r>
    <w:r w:rsidR="009552CA">
      <w:t>-</w:t>
    </w:r>
    <w:r>
      <w:t>020419</w:t>
    </w:r>
    <w:r w:rsidR="009552CA">
      <w:t>-</w:t>
    </w:r>
    <w:r w:rsidR="00CA1A4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9F1E26D" wp14:editId="1F8815AA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3D8B9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F1E2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42B3D8B9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CD15A8"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FA621" w14:textId="77777777" w:rsidR="00F9216C" w:rsidRDefault="00F9216C" w:rsidP="00901CE9">
      <w:pPr>
        <w:spacing w:after="0" w:line="240" w:lineRule="auto"/>
      </w:pPr>
      <w:r>
        <w:separator/>
      </w:r>
    </w:p>
  </w:footnote>
  <w:footnote w:type="continuationSeparator" w:id="0">
    <w:p w14:paraId="2DC59605" w14:textId="77777777" w:rsidR="00F9216C" w:rsidRDefault="00F9216C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9C63A" w14:textId="0C7E174C" w:rsidR="00AA106A" w:rsidRDefault="000375D4" w:rsidP="006F3DD9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9703F21" wp14:editId="2232A8AF">
          <wp:extent cx="2733675" cy="1397212"/>
          <wp:effectExtent l="0" t="0" r="0" b="0"/>
          <wp:docPr id="1" name="Picture 1" descr="Manejar entonado es manejar borracho! Designa a un conductor sobri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onado_Logo_black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78" b="26111"/>
                  <a:stretch/>
                </pic:blipFill>
                <pic:spPr bwMode="auto">
                  <a:xfrm>
                    <a:off x="0" y="0"/>
                    <a:ext cx="2741565" cy="14012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trup, Angela CTR (NHTSA)">
    <w15:presenceInfo w15:providerId="AD" w15:userId="S-1-5-21-982035342-1880134254-310265210-584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375D4"/>
    <w:rsid w:val="0006393A"/>
    <w:rsid w:val="000663F2"/>
    <w:rsid w:val="00107337"/>
    <w:rsid w:val="00161F42"/>
    <w:rsid w:val="001940B2"/>
    <w:rsid w:val="00197D1E"/>
    <w:rsid w:val="001B7239"/>
    <w:rsid w:val="001E692F"/>
    <w:rsid w:val="00205F4F"/>
    <w:rsid w:val="0021528E"/>
    <w:rsid w:val="002647D5"/>
    <w:rsid w:val="00295062"/>
    <w:rsid w:val="002A6AAF"/>
    <w:rsid w:val="002B4917"/>
    <w:rsid w:val="002B66C6"/>
    <w:rsid w:val="002C3204"/>
    <w:rsid w:val="002C5FF8"/>
    <w:rsid w:val="00321B14"/>
    <w:rsid w:val="00343E03"/>
    <w:rsid w:val="00352A56"/>
    <w:rsid w:val="003D2D80"/>
    <w:rsid w:val="003D6C51"/>
    <w:rsid w:val="0044490E"/>
    <w:rsid w:val="004944B0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C694A"/>
    <w:rsid w:val="005E42DD"/>
    <w:rsid w:val="00603243"/>
    <w:rsid w:val="00604280"/>
    <w:rsid w:val="00625A39"/>
    <w:rsid w:val="00652645"/>
    <w:rsid w:val="0067003C"/>
    <w:rsid w:val="00672251"/>
    <w:rsid w:val="00673C85"/>
    <w:rsid w:val="00697610"/>
    <w:rsid w:val="006F3DD9"/>
    <w:rsid w:val="0077096D"/>
    <w:rsid w:val="007D5238"/>
    <w:rsid w:val="007F0F99"/>
    <w:rsid w:val="00824066"/>
    <w:rsid w:val="008459C9"/>
    <w:rsid w:val="008B6819"/>
    <w:rsid w:val="008B6C4C"/>
    <w:rsid w:val="008C149B"/>
    <w:rsid w:val="008E42FC"/>
    <w:rsid w:val="00901CE9"/>
    <w:rsid w:val="00905462"/>
    <w:rsid w:val="009552CA"/>
    <w:rsid w:val="009A5F02"/>
    <w:rsid w:val="009C0118"/>
    <w:rsid w:val="009E3F3A"/>
    <w:rsid w:val="009F3460"/>
    <w:rsid w:val="00A05B38"/>
    <w:rsid w:val="00A209DF"/>
    <w:rsid w:val="00A345FE"/>
    <w:rsid w:val="00A519A9"/>
    <w:rsid w:val="00A645DB"/>
    <w:rsid w:val="00A7668B"/>
    <w:rsid w:val="00A77193"/>
    <w:rsid w:val="00A80AFB"/>
    <w:rsid w:val="00AA106A"/>
    <w:rsid w:val="00B331E3"/>
    <w:rsid w:val="00B429F4"/>
    <w:rsid w:val="00B63986"/>
    <w:rsid w:val="00B9273B"/>
    <w:rsid w:val="00BB1112"/>
    <w:rsid w:val="00BF0673"/>
    <w:rsid w:val="00C1060F"/>
    <w:rsid w:val="00C55758"/>
    <w:rsid w:val="00C64E8A"/>
    <w:rsid w:val="00CA1A42"/>
    <w:rsid w:val="00CC5909"/>
    <w:rsid w:val="00CD15A8"/>
    <w:rsid w:val="00CE7F96"/>
    <w:rsid w:val="00D11077"/>
    <w:rsid w:val="00D3792F"/>
    <w:rsid w:val="00D55119"/>
    <w:rsid w:val="00D5521D"/>
    <w:rsid w:val="00D6491F"/>
    <w:rsid w:val="00D92FE1"/>
    <w:rsid w:val="00DA64CF"/>
    <w:rsid w:val="00DA6E9C"/>
    <w:rsid w:val="00DB58B7"/>
    <w:rsid w:val="00DE2078"/>
    <w:rsid w:val="00DE4EF2"/>
    <w:rsid w:val="00DE5C81"/>
    <w:rsid w:val="00E14CE6"/>
    <w:rsid w:val="00E31AC0"/>
    <w:rsid w:val="00E53BEF"/>
    <w:rsid w:val="00E61E96"/>
    <w:rsid w:val="00EB6B40"/>
    <w:rsid w:val="00EB6FD8"/>
    <w:rsid w:val="00F01171"/>
    <w:rsid w:val="00F21C7C"/>
    <w:rsid w:val="00F41EC0"/>
    <w:rsid w:val="00F45C45"/>
    <w:rsid w:val="00F9216C"/>
    <w:rsid w:val="00FB060B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F9958"/>
  <w15:docId w15:val="{C8780697-69BB-4733-A525-7ACC5DAB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E42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2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2F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2FC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2019-02-18T22:03:00Z</dcterms:created>
  <dcterms:modified xsi:type="dcterms:W3CDTF">2019-02-18T22:03:00Z</dcterms:modified>
</cp:coreProperties>
</file>