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D8ED5" w14:textId="77777777" w:rsidR="00370725" w:rsidRDefault="00370725" w:rsidP="00B66585">
      <w:pPr>
        <w:pStyle w:val="Normal1"/>
        <w:spacing w:line="240" w:lineRule="auto"/>
        <w:rPr>
          <w:b/>
          <w:lang w:val="es-MX"/>
        </w:rPr>
      </w:pPr>
      <w:r>
        <w:rPr>
          <w:b/>
          <w:lang w:val="es-MX"/>
        </w:rPr>
        <w:t xml:space="preserve">CAMPAÑA MANEJAR CON </w:t>
      </w:r>
      <w:commentRangeStart w:id="0"/>
      <w:commentRangeStart w:id="1"/>
      <w:r>
        <w:rPr>
          <w:b/>
          <w:lang w:val="es-MX"/>
        </w:rPr>
        <w:t>SUEÑO</w:t>
      </w:r>
      <w:commentRangeEnd w:id="0"/>
      <w:r>
        <w:rPr>
          <w:rStyle w:val="CommentReference"/>
          <w:rFonts w:asciiTheme="minorHAnsi" w:eastAsiaTheme="minorEastAsia" w:hAnsiTheme="minorHAnsi" w:cstheme="minorBidi"/>
          <w:color w:val="auto"/>
        </w:rPr>
        <w:commentReference w:id="0"/>
      </w:r>
      <w:commentRangeEnd w:id="1"/>
      <w:r w:rsidR="00D4665D">
        <w:rPr>
          <w:rStyle w:val="CommentReference"/>
          <w:rFonts w:asciiTheme="minorHAnsi" w:eastAsiaTheme="minorEastAsia" w:hAnsiTheme="minorHAnsi" w:cstheme="minorBidi"/>
          <w:color w:val="auto"/>
        </w:rPr>
        <w:commentReference w:id="1"/>
      </w:r>
      <w:r>
        <w:rPr>
          <w:b/>
          <w:lang w:val="es-MX"/>
        </w:rPr>
        <w:t xml:space="preserve"> </w:t>
      </w:r>
      <w:r w:rsidR="00C13DBE" w:rsidRPr="00D4665D">
        <w:rPr>
          <w:b/>
          <w:lang w:val="es-MX"/>
        </w:rPr>
        <w:t>201</w:t>
      </w:r>
      <w:r w:rsidR="006E71CE" w:rsidRPr="00D4665D">
        <w:rPr>
          <w:b/>
          <w:lang w:val="es-MX"/>
        </w:rPr>
        <w:t>6</w:t>
      </w:r>
    </w:p>
    <w:p w14:paraId="762BBAD3" w14:textId="43EC0A83" w:rsidR="00C13DBE" w:rsidRPr="00D4665D" w:rsidRDefault="00370725" w:rsidP="00B66585">
      <w:pPr>
        <w:pStyle w:val="Normal1"/>
        <w:spacing w:line="240" w:lineRule="auto"/>
        <w:rPr>
          <w:lang w:val="es-MX"/>
        </w:rPr>
      </w:pPr>
      <w:r w:rsidRPr="00D4665D">
        <w:rPr>
          <w:b/>
          <w:lang w:val="es-MX"/>
        </w:rPr>
        <w:t>MUESTRA DE PUNTOS DE DISCUSIÓN</w:t>
      </w:r>
    </w:p>
    <w:p w14:paraId="2DE35A66" w14:textId="7B10F020" w:rsidR="00B66585" w:rsidRPr="00370725" w:rsidRDefault="00370725" w:rsidP="00B66585">
      <w:pPr>
        <w:pStyle w:val="Normal1"/>
        <w:spacing w:line="240" w:lineRule="auto"/>
        <w:rPr>
          <w:lang w:val="es-MX"/>
        </w:rPr>
      </w:pPr>
      <w:r w:rsidRPr="00370725">
        <w:rPr>
          <w:b/>
          <w:lang w:val="es-MX"/>
        </w:rPr>
        <w:t>NORMAS SOCIALES</w:t>
      </w:r>
    </w:p>
    <w:p w14:paraId="7D757844" w14:textId="77777777" w:rsidR="006B6124" w:rsidRPr="00370725" w:rsidRDefault="006B6124" w:rsidP="006B6124">
      <w:pPr>
        <w:rPr>
          <w:rFonts w:ascii="Times" w:eastAsia="Times New Roman" w:hAnsi="Times" w:cs="Times New Roman"/>
          <w:sz w:val="20"/>
          <w:szCs w:val="20"/>
          <w:lang w:val="es-MX"/>
        </w:rPr>
      </w:pPr>
    </w:p>
    <w:p w14:paraId="1E93CAEE" w14:textId="162D300A" w:rsidR="006B6124" w:rsidRPr="00370725" w:rsidRDefault="00370725" w:rsidP="006B6124">
      <w:pPr>
        <w:ind w:firstLine="180"/>
        <w:jc w:val="center"/>
        <w:rPr>
          <w:rFonts w:ascii="Times" w:hAnsi="Times" w:cs="Times New Roman"/>
          <w:sz w:val="20"/>
          <w:szCs w:val="20"/>
          <w:lang w:val="es-MX"/>
        </w:rPr>
      </w:pPr>
      <w:r w:rsidRPr="00370725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>Manejar con sueño puede ser mortal</w:t>
      </w:r>
      <w:r w:rsidR="006B6124" w:rsidRPr="00370725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 xml:space="preserve">: </w:t>
      </w:r>
    </w:p>
    <w:p w14:paraId="01BB7DD3" w14:textId="282CCBDC" w:rsidR="006B6124" w:rsidRPr="00370725" w:rsidRDefault="00370725" w:rsidP="00DE4759">
      <w:pPr>
        <w:ind w:firstLine="180"/>
        <w:jc w:val="center"/>
        <w:rPr>
          <w:rFonts w:ascii="Times" w:hAnsi="Times" w:cs="Times New Roman"/>
          <w:sz w:val="20"/>
          <w:szCs w:val="20"/>
          <w:lang w:val="es-MX"/>
        </w:rPr>
      </w:pPr>
      <w:r w:rsidRPr="00370725"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MX"/>
        </w:rPr>
        <w:t xml:space="preserve">Tómate un descanso. Maneja </w:t>
      </w:r>
      <w:del w:id="2" w:author="USDOT_User" w:date="2016-11-23T16:31:00Z">
        <w:r w:rsidRPr="00370725" w:rsidDel="0090676A">
          <w:rPr>
            <w:rFonts w:ascii="Arial" w:hAnsi="Arial" w:cs="Arial"/>
            <w:b/>
            <w:bCs/>
            <w:i/>
            <w:iCs/>
            <w:color w:val="000000"/>
            <w:sz w:val="28"/>
            <w:szCs w:val="28"/>
            <w:lang w:val="es-MX"/>
          </w:rPr>
          <w:delText>despierto</w:delText>
        </w:r>
      </w:del>
      <w:ins w:id="3" w:author="USDOT_User" w:date="2016-11-23T16:31:00Z">
        <w:r w:rsidR="0090676A">
          <w:rPr>
            <w:rFonts w:ascii="Arial" w:hAnsi="Arial" w:cs="Arial"/>
            <w:b/>
            <w:bCs/>
            <w:i/>
            <w:iCs/>
            <w:color w:val="000000"/>
            <w:sz w:val="28"/>
            <w:szCs w:val="28"/>
            <w:lang w:val="es-MX"/>
          </w:rPr>
          <w:t>alerto</w:t>
        </w:r>
      </w:ins>
      <w:r w:rsidR="006B6124" w:rsidRPr="00370725"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MX"/>
        </w:rPr>
        <w:t>.</w:t>
      </w:r>
    </w:p>
    <w:p w14:paraId="102B2C73" w14:textId="77777777" w:rsidR="00DE4759" w:rsidRPr="00370725" w:rsidRDefault="00DE4759" w:rsidP="00DE4759">
      <w:pPr>
        <w:ind w:firstLine="180"/>
        <w:jc w:val="center"/>
        <w:rPr>
          <w:rFonts w:ascii="Times" w:hAnsi="Times" w:cs="Times New Roman"/>
          <w:sz w:val="20"/>
          <w:szCs w:val="20"/>
          <w:lang w:val="es-MX"/>
        </w:rPr>
      </w:pPr>
    </w:p>
    <w:p w14:paraId="1CBC1621" w14:textId="585DAD0C" w:rsidR="00415813" w:rsidRPr="00370725" w:rsidRDefault="00370725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 w:rsidRPr="00370725">
        <w:rPr>
          <w:rFonts w:ascii="Arial" w:hAnsi="Arial" w:cs="Arial"/>
          <w:color w:val="000000"/>
          <w:lang w:val="es-MX"/>
        </w:rPr>
        <w:t>Manejar con sueño es un</w:t>
      </w:r>
      <w:r>
        <w:rPr>
          <w:rFonts w:ascii="Arial" w:hAnsi="Arial" w:cs="Arial"/>
          <w:color w:val="000000"/>
          <w:lang w:val="es-MX"/>
        </w:rPr>
        <w:t xml:space="preserve"> comportamiento que puede ocasionar lesiones graves o, incluso, la muerte. Pero a pesar de los riesgos, manejar con sueño es, </w:t>
      </w:r>
      <w:del w:id="4" w:author="USDOT_User" w:date="2016-11-23T16:39:00Z">
        <w:r w:rsidDel="0090676A">
          <w:rPr>
            <w:rFonts w:ascii="Arial" w:hAnsi="Arial" w:cs="Arial"/>
            <w:color w:val="000000"/>
            <w:lang w:val="es-MX"/>
          </w:rPr>
          <w:delText xml:space="preserve">por </w:delText>
        </w:r>
      </w:del>
      <w:ins w:id="5" w:author="USDOT_User" w:date="2016-11-23T16:39:00Z">
        <w:r w:rsidR="0090676A">
          <w:rPr>
            <w:rFonts w:ascii="Arial" w:hAnsi="Arial" w:cs="Arial"/>
            <w:color w:val="000000"/>
            <w:lang w:val="es-MX"/>
          </w:rPr>
          <w:t>p</w:t>
        </w:r>
        <w:r w:rsidR="0090676A">
          <w:rPr>
            <w:rFonts w:ascii="Arial" w:hAnsi="Arial" w:cs="Arial"/>
            <w:color w:val="000000"/>
            <w:lang w:val="es-MX"/>
          </w:rPr>
          <w:t>ara</w:t>
        </w:r>
        <w:r w:rsidR="0090676A">
          <w:rPr>
            <w:rFonts w:ascii="Arial" w:hAnsi="Arial" w:cs="Arial"/>
            <w:color w:val="000000"/>
            <w:lang w:val="es-MX"/>
          </w:rPr>
          <w:t xml:space="preserve"> </w:t>
        </w:r>
      </w:ins>
      <w:r>
        <w:rPr>
          <w:rFonts w:ascii="Arial" w:hAnsi="Arial" w:cs="Arial"/>
          <w:color w:val="000000"/>
          <w:lang w:val="es-MX"/>
        </w:rPr>
        <w:t>mucho</w:t>
      </w:r>
      <w:ins w:id="6" w:author="USDOT_User" w:date="2016-11-23T16:39:00Z">
        <w:r w:rsidR="0090676A">
          <w:rPr>
            <w:rFonts w:ascii="Arial" w:hAnsi="Arial" w:cs="Arial"/>
            <w:color w:val="000000"/>
            <w:lang w:val="es-MX"/>
          </w:rPr>
          <w:t>s</w:t>
        </w:r>
      </w:ins>
      <w:r>
        <w:rPr>
          <w:rFonts w:ascii="Arial" w:hAnsi="Arial" w:cs="Arial"/>
          <w:color w:val="000000"/>
          <w:lang w:val="es-MX"/>
        </w:rPr>
        <w:t>, algo muy frecuente</w:t>
      </w:r>
      <w:r w:rsidR="006B6124" w:rsidRPr="00370725">
        <w:rPr>
          <w:rFonts w:ascii="Arial" w:hAnsi="Arial" w:cs="Arial"/>
          <w:color w:val="000000"/>
          <w:lang w:val="es-MX"/>
        </w:rPr>
        <w:t xml:space="preserve">. </w:t>
      </w:r>
    </w:p>
    <w:p w14:paraId="670BEFFD" w14:textId="7599727F" w:rsidR="00370725" w:rsidRDefault="00370725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Se estima que manejar con sueño contribuye hasta a 1.2 millones de choques, ocasionando potencialmente entre 5,000 a 8,000 muertes por año.</w:t>
      </w:r>
    </w:p>
    <w:p w14:paraId="06D6B2E3" w14:textId="1DE18246" w:rsidR="00370725" w:rsidRPr="00343F19" w:rsidRDefault="002E2EA7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ES"/>
        </w:rPr>
        <w:t>Uno</w:t>
      </w:r>
      <w:r w:rsidR="00343F19">
        <w:rPr>
          <w:rFonts w:ascii="Arial" w:hAnsi="Arial" w:cs="Arial"/>
          <w:color w:val="000000"/>
          <w:lang w:val="es-ES"/>
        </w:rPr>
        <w:t xml:space="preserve"> de cada </w:t>
      </w:r>
      <w:r>
        <w:rPr>
          <w:rFonts w:ascii="Arial" w:hAnsi="Arial" w:cs="Arial"/>
          <w:color w:val="000000"/>
          <w:lang w:val="es-ES"/>
        </w:rPr>
        <w:t xml:space="preserve">tres </w:t>
      </w:r>
      <w:r w:rsidR="00343F19">
        <w:rPr>
          <w:rFonts w:ascii="Arial" w:hAnsi="Arial" w:cs="Arial"/>
          <w:color w:val="000000"/>
          <w:lang w:val="es-ES"/>
        </w:rPr>
        <w:t>conductores (31.5%) admitió haber manejado, en los 30 días previos, estando tan cansado que tuvo problemas para mantener sus ojos abiertos</w:t>
      </w:r>
      <w:r w:rsidR="00404B76">
        <w:rPr>
          <w:rFonts w:ascii="Arial" w:hAnsi="Arial" w:cs="Arial"/>
          <w:color w:val="000000"/>
          <w:lang w:val="es-ES"/>
        </w:rPr>
        <w:t xml:space="preserve">, </w:t>
      </w:r>
      <w:r w:rsidR="00E15D97">
        <w:rPr>
          <w:rFonts w:ascii="Arial" w:hAnsi="Arial" w:cs="Arial"/>
          <w:color w:val="000000"/>
          <w:lang w:val="es-ES"/>
        </w:rPr>
        <w:t xml:space="preserve">indicó </w:t>
      </w:r>
      <w:r w:rsidR="00404B76">
        <w:rPr>
          <w:rFonts w:ascii="Arial" w:hAnsi="Arial" w:cs="Arial"/>
          <w:color w:val="000000"/>
          <w:lang w:val="es-ES"/>
        </w:rPr>
        <w:t>el Índice de Cultura de la Seguridad del Tráfico 2015 de la Fundación para la Seguridad del Tráfico de la AAA</w:t>
      </w:r>
      <w:r w:rsidR="00900668">
        <w:rPr>
          <w:rFonts w:ascii="Arial" w:hAnsi="Arial" w:cs="Arial"/>
          <w:color w:val="000000"/>
          <w:lang w:val="es-ES"/>
        </w:rPr>
        <w:t>.</w:t>
      </w:r>
    </w:p>
    <w:p w14:paraId="07D61CD0" w14:textId="6F4F8B46" w:rsidR="00343F19" w:rsidRPr="00343F19" w:rsidRDefault="00343F19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ES"/>
        </w:rPr>
        <w:t xml:space="preserve">Dormir bien </w:t>
      </w:r>
      <w:r w:rsidR="0028571E">
        <w:rPr>
          <w:rFonts w:ascii="Arial" w:hAnsi="Arial" w:cs="Arial"/>
          <w:color w:val="000000"/>
          <w:lang w:val="es-ES"/>
        </w:rPr>
        <w:t>regularmente,</w:t>
      </w:r>
      <w:r>
        <w:rPr>
          <w:rFonts w:ascii="Arial" w:hAnsi="Arial" w:cs="Arial"/>
          <w:color w:val="000000"/>
          <w:lang w:val="es-ES"/>
        </w:rPr>
        <w:t xml:space="preserve"> es la mejor defensa contra manejar con sueño.</w:t>
      </w:r>
    </w:p>
    <w:p w14:paraId="5097F5A8" w14:textId="1126314B" w:rsidR="00343F19" w:rsidRDefault="00343F19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ES"/>
        </w:rPr>
        <w:t xml:space="preserve">De acuerdo con la </w:t>
      </w:r>
      <w:r w:rsidR="00B16D4D">
        <w:rPr>
          <w:rFonts w:ascii="Arial" w:hAnsi="Arial" w:cs="Arial"/>
          <w:color w:val="000000"/>
          <w:lang w:val="es-ES"/>
        </w:rPr>
        <w:t>organización</w:t>
      </w:r>
      <w:r w:rsidR="006A2046">
        <w:rPr>
          <w:rFonts w:ascii="Arial" w:hAnsi="Arial" w:cs="Arial"/>
          <w:color w:val="000000"/>
          <w:lang w:val="es-ES"/>
        </w:rPr>
        <w:t xml:space="preserve"> NETS</w:t>
      </w:r>
      <w:r w:rsidR="00B16D4D">
        <w:rPr>
          <w:rFonts w:ascii="Arial" w:hAnsi="Arial" w:cs="Arial"/>
          <w:color w:val="000000"/>
          <w:lang w:val="es-ES"/>
        </w:rPr>
        <w:t xml:space="preserve"> </w:t>
      </w:r>
      <w:r w:rsidR="006A2046">
        <w:rPr>
          <w:rFonts w:ascii="Arial" w:hAnsi="Arial" w:cs="Arial"/>
          <w:color w:val="000000"/>
          <w:lang w:val="es-ES"/>
        </w:rPr>
        <w:t>(</w:t>
      </w:r>
      <w:r w:rsidR="00B16D4D">
        <w:rPr>
          <w:rFonts w:ascii="Arial" w:hAnsi="Arial" w:cs="Arial"/>
          <w:color w:val="000000"/>
          <w:lang w:val="es-ES"/>
        </w:rPr>
        <w:t xml:space="preserve">Network of </w:t>
      </w:r>
      <w:proofErr w:type="spellStart"/>
      <w:r w:rsidR="00B16D4D">
        <w:rPr>
          <w:rFonts w:ascii="Arial" w:hAnsi="Arial" w:cs="Arial"/>
          <w:color w:val="000000"/>
          <w:lang w:val="es-ES"/>
        </w:rPr>
        <w:t>Employers</w:t>
      </w:r>
      <w:proofErr w:type="spellEnd"/>
      <w:r w:rsidR="00B16D4D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="00B16D4D">
        <w:rPr>
          <w:rFonts w:ascii="Arial" w:hAnsi="Arial" w:cs="Arial"/>
          <w:color w:val="000000"/>
          <w:lang w:val="es-ES"/>
        </w:rPr>
        <w:t>for</w:t>
      </w:r>
      <w:proofErr w:type="spellEnd"/>
      <w:r w:rsidR="00B16D4D">
        <w:rPr>
          <w:rFonts w:ascii="Arial" w:hAnsi="Arial" w:cs="Arial"/>
          <w:color w:val="000000"/>
          <w:lang w:val="es-ES"/>
        </w:rPr>
        <w:t xml:space="preserve"> </w:t>
      </w:r>
      <w:proofErr w:type="spellStart"/>
      <w:r w:rsidR="00B16D4D">
        <w:rPr>
          <w:rFonts w:ascii="Arial" w:hAnsi="Arial" w:cs="Arial"/>
          <w:color w:val="000000"/>
          <w:lang w:val="es-ES"/>
        </w:rPr>
        <w:t>Traffic</w:t>
      </w:r>
      <w:proofErr w:type="spellEnd"/>
      <w:r w:rsidR="00B16D4D">
        <w:rPr>
          <w:rFonts w:ascii="Arial" w:hAnsi="Arial" w:cs="Arial"/>
          <w:color w:val="000000"/>
          <w:lang w:val="es-ES"/>
        </w:rPr>
        <w:t xml:space="preserve"> Safety</w:t>
      </w:r>
      <w:r w:rsidR="006A2046">
        <w:rPr>
          <w:rFonts w:ascii="Arial" w:hAnsi="Arial" w:cs="Arial"/>
          <w:color w:val="000000"/>
          <w:lang w:val="es-ES"/>
        </w:rPr>
        <w:t>)</w:t>
      </w:r>
      <w:r>
        <w:rPr>
          <w:rFonts w:ascii="Arial" w:hAnsi="Arial" w:cs="Arial"/>
          <w:color w:val="000000"/>
          <w:lang w:val="es-ES"/>
        </w:rPr>
        <w:t xml:space="preserve"> los conductores que duermen menos de cinco horas por noche tienen seis veces más probabilidad</w:t>
      </w:r>
      <w:r w:rsidR="002E2EA7">
        <w:rPr>
          <w:rFonts w:ascii="Arial" w:hAnsi="Arial" w:cs="Arial"/>
          <w:color w:val="000000"/>
          <w:lang w:val="es-ES"/>
        </w:rPr>
        <w:t>es</w:t>
      </w:r>
      <w:r>
        <w:rPr>
          <w:rFonts w:ascii="Arial" w:hAnsi="Arial" w:cs="Arial"/>
          <w:color w:val="000000"/>
          <w:lang w:val="es-ES"/>
        </w:rPr>
        <w:t xml:space="preserve"> de </w:t>
      </w:r>
      <w:r w:rsidR="00862C32">
        <w:rPr>
          <w:rFonts w:ascii="Arial" w:hAnsi="Arial" w:cs="Arial"/>
          <w:color w:val="000000"/>
          <w:lang w:val="es-ES"/>
        </w:rPr>
        <w:t>estar involucrados en</w:t>
      </w:r>
      <w:r>
        <w:rPr>
          <w:rFonts w:ascii="Arial" w:hAnsi="Arial" w:cs="Arial"/>
          <w:color w:val="000000"/>
          <w:lang w:val="es-ES"/>
        </w:rPr>
        <w:t xml:space="preserve"> un choque </w:t>
      </w:r>
      <w:r w:rsidR="004260FF">
        <w:rPr>
          <w:rFonts w:ascii="Arial" w:hAnsi="Arial" w:cs="Arial"/>
          <w:color w:val="000000"/>
          <w:lang w:val="es-ES"/>
        </w:rPr>
        <w:t>ocasionado por</w:t>
      </w:r>
      <w:r>
        <w:rPr>
          <w:rFonts w:ascii="Arial" w:hAnsi="Arial" w:cs="Arial"/>
          <w:color w:val="000000"/>
          <w:lang w:val="es-ES"/>
        </w:rPr>
        <w:t xml:space="preserve"> manejar con sueño</w:t>
      </w:r>
      <w:r w:rsidR="004260FF">
        <w:rPr>
          <w:rFonts w:ascii="Arial" w:hAnsi="Arial" w:cs="Arial"/>
          <w:color w:val="000000"/>
          <w:lang w:val="es-ES"/>
        </w:rPr>
        <w:t>,</w:t>
      </w:r>
      <w:r>
        <w:rPr>
          <w:rFonts w:ascii="Arial" w:hAnsi="Arial" w:cs="Arial"/>
          <w:color w:val="000000"/>
          <w:lang w:val="es-ES"/>
        </w:rPr>
        <w:t xml:space="preserve"> que los conductores que duermen ocho horas o más.</w:t>
      </w:r>
    </w:p>
    <w:p w14:paraId="23F3F722" w14:textId="54B1DF08" w:rsidR="00900893" w:rsidRPr="00370725" w:rsidRDefault="00520B7D" w:rsidP="006B6124">
      <w:pPr>
        <w:numPr>
          <w:ilvl w:val="0"/>
          <w:numId w:val="6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 w:rsidRPr="00370725">
        <w:rPr>
          <w:rFonts w:ascii="Arial" w:hAnsi="Arial" w:cs="Arial"/>
          <w:color w:val="000000"/>
          <w:lang w:val="es-MX"/>
        </w:rPr>
        <w:t xml:space="preserve"> </w:t>
      </w:r>
      <w:r w:rsidR="0071396C">
        <w:rPr>
          <w:rFonts w:ascii="Arial" w:hAnsi="Arial" w:cs="Arial"/>
          <w:color w:val="000000"/>
          <w:lang w:val="es-MX"/>
        </w:rPr>
        <w:t>Dormir</w:t>
      </w:r>
      <w:r w:rsidR="00343F19">
        <w:rPr>
          <w:rFonts w:ascii="Arial" w:hAnsi="Arial" w:cs="Arial"/>
          <w:color w:val="000000"/>
          <w:lang w:val="es-MX"/>
        </w:rPr>
        <w:t xml:space="preserve"> es el único remedio </w:t>
      </w:r>
      <w:r w:rsidR="0071396C">
        <w:rPr>
          <w:rFonts w:ascii="Arial" w:hAnsi="Arial" w:cs="Arial"/>
          <w:color w:val="000000"/>
          <w:lang w:val="es-MX"/>
        </w:rPr>
        <w:t xml:space="preserve">para </w:t>
      </w:r>
      <w:r w:rsidR="00343F19">
        <w:rPr>
          <w:rFonts w:ascii="Arial" w:hAnsi="Arial" w:cs="Arial"/>
          <w:color w:val="000000"/>
          <w:lang w:val="es-MX"/>
        </w:rPr>
        <w:t xml:space="preserve">manejar con sueño. </w:t>
      </w:r>
      <w:r w:rsidR="0049146F">
        <w:rPr>
          <w:rFonts w:ascii="Arial" w:hAnsi="Arial" w:cs="Arial"/>
          <w:color w:val="000000"/>
          <w:lang w:val="es-MX"/>
        </w:rPr>
        <w:t>D</w:t>
      </w:r>
      <w:r w:rsidR="00343F19">
        <w:rPr>
          <w:rFonts w:ascii="Arial" w:hAnsi="Arial" w:cs="Arial"/>
          <w:color w:val="000000"/>
          <w:lang w:val="es-MX"/>
        </w:rPr>
        <w:t xml:space="preserve">escansa bien </w:t>
      </w:r>
      <w:r w:rsidR="0049146F">
        <w:rPr>
          <w:rFonts w:ascii="Arial" w:hAnsi="Arial" w:cs="Arial"/>
          <w:color w:val="000000"/>
          <w:lang w:val="es-MX"/>
        </w:rPr>
        <w:t xml:space="preserve">siempre </w:t>
      </w:r>
      <w:r w:rsidR="00343F19">
        <w:rPr>
          <w:rFonts w:ascii="Arial" w:hAnsi="Arial" w:cs="Arial"/>
          <w:color w:val="000000"/>
          <w:lang w:val="es-MX"/>
        </w:rPr>
        <w:t>antes de ponerte detrás del volante.</w:t>
      </w:r>
    </w:p>
    <w:p w14:paraId="6797A2F7" w14:textId="38177B65" w:rsidR="006B6124" w:rsidRPr="00370725" w:rsidRDefault="00343F19" w:rsidP="006B6124">
      <w:pPr>
        <w:rPr>
          <w:rFonts w:ascii="Times" w:hAnsi="Times" w:cs="Times New Roman"/>
          <w:sz w:val="20"/>
          <w:szCs w:val="20"/>
          <w:lang w:val="es-MX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 xml:space="preserve">Reconoce las señales de advertencia </w:t>
      </w:r>
      <w:r w:rsidR="0049146F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 xml:space="preserve">cuando se </w:t>
      </w:r>
      <w:r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>maneja con sueño.</w:t>
      </w:r>
      <w:r w:rsidR="006B6124" w:rsidRPr="00370725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 xml:space="preserve"> </w:t>
      </w:r>
    </w:p>
    <w:p w14:paraId="3F53D0AC" w14:textId="77777777" w:rsidR="006B6124" w:rsidRPr="00370725" w:rsidRDefault="006B6124" w:rsidP="006B6124">
      <w:pPr>
        <w:rPr>
          <w:rFonts w:ascii="Times" w:eastAsia="Times New Roman" w:hAnsi="Times" w:cs="Times New Roman"/>
          <w:sz w:val="20"/>
          <w:szCs w:val="20"/>
          <w:lang w:val="es-MX"/>
        </w:rPr>
      </w:pPr>
    </w:p>
    <w:p w14:paraId="5D5EE535" w14:textId="77E5A383" w:rsidR="00343F19" w:rsidRDefault="00343F19" w:rsidP="00520B7D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Los adultos generalmente necesitan </w:t>
      </w:r>
      <w:r w:rsidR="0049146F">
        <w:rPr>
          <w:rFonts w:ascii="Arial" w:hAnsi="Arial" w:cs="Arial"/>
          <w:color w:val="000000"/>
          <w:lang w:val="es-MX"/>
        </w:rPr>
        <w:t xml:space="preserve">dormir </w:t>
      </w:r>
      <w:r>
        <w:rPr>
          <w:rFonts w:ascii="Arial" w:hAnsi="Arial" w:cs="Arial"/>
          <w:color w:val="000000"/>
          <w:lang w:val="es-MX"/>
        </w:rPr>
        <w:t>7-8 horas por noche o más para estar bien descansados y listos para manejar.</w:t>
      </w:r>
    </w:p>
    <w:p w14:paraId="4E8B9235" w14:textId="3FBEBFEB" w:rsidR="00343F19" w:rsidRDefault="00343F19" w:rsidP="00520B7D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Incluso después de </w:t>
      </w:r>
      <w:r w:rsidR="0049146F">
        <w:rPr>
          <w:rFonts w:ascii="Arial" w:hAnsi="Arial" w:cs="Arial"/>
          <w:color w:val="000000"/>
          <w:lang w:val="es-MX"/>
        </w:rPr>
        <w:t xml:space="preserve">dormir </w:t>
      </w:r>
      <w:r>
        <w:rPr>
          <w:rFonts w:ascii="Arial" w:hAnsi="Arial" w:cs="Arial"/>
          <w:color w:val="000000"/>
          <w:lang w:val="es-MX"/>
        </w:rPr>
        <w:t>7-8 horas, existen períodos del día en los que es más probable que las personas se queden dormidas: a media tarde de 2 pm a 6 pm y desde media noche hasta las 6 am.</w:t>
      </w:r>
    </w:p>
    <w:p w14:paraId="7C1C9C3D" w14:textId="13D5606F" w:rsidR="00343F19" w:rsidRDefault="00343F19" w:rsidP="00520B7D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Manejar con sueño retarda </w:t>
      </w:r>
      <w:r w:rsidR="00BD0006">
        <w:rPr>
          <w:rFonts w:ascii="Arial" w:hAnsi="Arial" w:cs="Arial"/>
          <w:color w:val="000000"/>
          <w:lang w:val="es-MX"/>
        </w:rPr>
        <w:t>el tiempo</w:t>
      </w:r>
      <w:r>
        <w:rPr>
          <w:rFonts w:ascii="Arial" w:hAnsi="Arial" w:cs="Arial"/>
          <w:color w:val="000000"/>
          <w:lang w:val="es-MX"/>
        </w:rPr>
        <w:t xml:space="preserve"> de reacción, disminuye la concentración y deteriora el juicio.</w:t>
      </w:r>
    </w:p>
    <w:p w14:paraId="223FEB18" w14:textId="5FB9BA91" w:rsidR="00343F19" w:rsidRDefault="00343F19" w:rsidP="00520B7D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Las señales de advertencia de manejar con sueño incluyen: </w:t>
      </w:r>
    </w:p>
    <w:p w14:paraId="17A1B46E" w14:textId="0E860D0F" w:rsidR="00343F19" w:rsidRPr="00343F19" w:rsidRDefault="00343F19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 w:rsidRPr="00343F19">
        <w:rPr>
          <w:rFonts w:ascii="Arial" w:hAnsi="Arial" w:cs="Arial"/>
          <w:color w:val="000000"/>
          <w:lang w:val="es-MX"/>
        </w:rPr>
        <w:t>Tener dificultad para mant</w:t>
      </w:r>
      <w:r>
        <w:rPr>
          <w:rFonts w:ascii="Arial" w:hAnsi="Arial" w:cs="Arial"/>
          <w:color w:val="000000"/>
          <w:lang w:val="es-MX"/>
        </w:rPr>
        <w:t>ener tus ojos abiertos y enfocad</w:t>
      </w:r>
      <w:r w:rsidRPr="00343F19">
        <w:rPr>
          <w:rFonts w:ascii="Arial" w:hAnsi="Arial" w:cs="Arial"/>
          <w:color w:val="000000"/>
          <w:lang w:val="es-MX"/>
        </w:rPr>
        <w:t>os</w:t>
      </w:r>
    </w:p>
    <w:p w14:paraId="22084EF8" w14:textId="384CA151" w:rsidR="00415813" w:rsidRPr="00343F19" w:rsidRDefault="00343F19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Incapacidad para mantener tu cabeza en alto</w:t>
      </w:r>
    </w:p>
    <w:p w14:paraId="47AFA4A8" w14:textId="6135FD72" w:rsidR="00343F19" w:rsidRDefault="00343F19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Soñar despierto o tener pensamientos vagos, desconectados</w:t>
      </w:r>
    </w:p>
    <w:p w14:paraId="5699B15C" w14:textId="7BE12F6D" w:rsidR="00343F19" w:rsidRPr="00343F19" w:rsidRDefault="007E7DDA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Salirte de tu carril o del camino</w:t>
      </w:r>
      <w:r w:rsidR="00F25424">
        <w:rPr>
          <w:rFonts w:ascii="Arial" w:hAnsi="Arial" w:cs="Arial"/>
          <w:color w:val="000000"/>
          <w:lang w:val="es-MX"/>
        </w:rPr>
        <w:t>,</w:t>
      </w:r>
      <w:r>
        <w:rPr>
          <w:rFonts w:ascii="Arial" w:hAnsi="Arial" w:cs="Arial"/>
          <w:color w:val="000000"/>
          <w:lang w:val="es-MX"/>
        </w:rPr>
        <w:t xml:space="preserve"> o </w:t>
      </w:r>
      <w:r w:rsidR="00F25424">
        <w:rPr>
          <w:rFonts w:ascii="Arial" w:hAnsi="Arial" w:cs="Arial"/>
          <w:color w:val="000000"/>
          <w:lang w:val="es-MX"/>
        </w:rPr>
        <w:t xml:space="preserve">ir pegado </w:t>
      </w:r>
      <w:r>
        <w:rPr>
          <w:rFonts w:ascii="Arial" w:hAnsi="Arial" w:cs="Arial"/>
          <w:color w:val="000000"/>
          <w:lang w:val="es-MX"/>
        </w:rPr>
        <w:t>a otro vehículo</w:t>
      </w:r>
    </w:p>
    <w:p w14:paraId="50F07839" w14:textId="3B05E577" w:rsidR="007E7DDA" w:rsidRDefault="007E7DDA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Bostezar con frecuencia o tallarte los ojos de forma repetida</w:t>
      </w:r>
    </w:p>
    <w:p w14:paraId="3440F50E" w14:textId="62326FF8" w:rsidR="007E7DDA" w:rsidRDefault="007E7DDA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No hacer caso a los señalamientos o pasarte de tu salida o de donde ibas a dar vuelta</w:t>
      </w:r>
    </w:p>
    <w:p w14:paraId="4FAAB018" w14:textId="11148C95" w:rsidR="007E7DDA" w:rsidRDefault="007E7DDA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lastRenderedPageBreak/>
        <w:t>Sentirte irritable o cansado</w:t>
      </w:r>
    </w:p>
    <w:p w14:paraId="43FE6279" w14:textId="08E57624" w:rsidR="007E7DDA" w:rsidRPr="007E7DDA" w:rsidRDefault="007E7DDA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Ser incapaz de recordar qué tan lejos has viajado o lugares que has pasado</w:t>
      </w:r>
    </w:p>
    <w:p w14:paraId="4995F055" w14:textId="77777777" w:rsidR="00DE4759" w:rsidRPr="0090676A" w:rsidRDefault="00DE4759" w:rsidP="00DE4759">
      <w:pPr>
        <w:textAlignment w:val="baseline"/>
        <w:rPr>
          <w:rFonts w:ascii="Times" w:eastAsia="Times New Roman" w:hAnsi="Times" w:cs="Times New Roman"/>
          <w:sz w:val="20"/>
          <w:szCs w:val="20"/>
          <w:lang w:val="es-ES"/>
          <w:rPrChange w:id="7" w:author="USDOT_User" w:date="2016-11-23T16:31:00Z">
            <w:rPr>
              <w:rFonts w:ascii="Times" w:eastAsia="Times New Roman" w:hAnsi="Times" w:cs="Times New Roman"/>
              <w:sz w:val="20"/>
              <w:szCs w:val="20"/>
            </w:rPr>
          </w:rPrChange>
        </w:rPr>
      </w:pPr>
    </w:p>
    <w:p w14:paraId="1EF24D60" w14:textId="57B99BC0" w:rsidR="007E7DDA" w:rsidRPr="007E7DDA" w:rsidRDefault="007E7DDA" w:rsidP="00480090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Trata de dormir siete horas o más cada noche para asegurarte de que estás listo para </w:t>
      </w:r>
      <w:r w:rsidRPr="007E7DDA">
        <w:rPr>
          <w:rFonts w:ascii="Arial" w:hAnsi="Arial" w:cs="Arial"/>
          <w:color w:val="000000"/>
          <w:lang w:val="es-MX"/>
        </w:rPr>
        <w:t>ponerte detrás del volante</w:t>
      </w:r>
    </w:p>
    <w:p w14:paraId="38455ACF" w14:textId="77777777" w:rsidR="007E7DDA" w:rsidRPr="007E7DDA" w:rsidRDefault="007E7DDA" w:rsidP="007E7DDA">
      <w:pPr>
        <w:textAlignment w:val="baseline"/>
        <w:rPr>
          <w:rFonts w:ascii="Arial" w:hAnsi="Arial" w:cs="Arial"/>
          <w:color w:val="000000"/>
          <w:lang w:val="es-MX"/>
        </w:rPr>
      </w:pPr>
    </w:p>
    <w:p w14:paraId="3866F617" w14:textId="260AFDD1" w:rsidR="007E7DDA" w:rsidRDefault="007E7DDA" w:rsidP="00480090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lang w:val="es-MX"/>
        </w:rPr>
      </w:pPr>
      <w:r w:rsidRPr="007E7DDA">
        <w:rPr>
          <w:rFonts w:ascii="Arial" w:hAnsi="Arial" w:cs="Arial"/>
          <w:color w:val="000000"/>
          <w:lang w:val="es-MX"/>
        </w:rPr>
        <w:t xml:space="preserve">Un buen sueño </w:t>
      </w:r>
      <w:r>
        <w:rPr>
          <w:rFonts w:ascii="Arial" w:hAnsi="Arial" w:cs="Arial"/>
          <w:color w:val="000000"/>
          <w:lang w:val="es-MX"/>
        </w:rPr>
        <w:t>favorece la concentración, atención, toma de decisiones y solución de problemas y es un factor importante para el desempeño al manejar.</w:t>
      </w:r>
    </w:p>
    <w:p w14:paraId="0EB8142B" w14:textId="77777777" w:rsidR="007E7DDA" w:rsidRDefault="007E7DDA" w:rsidP="007E7DDA">
      <w:pPr>
        <w:pStyle w:val="ListParagraph"/>
        <w:rPr>
          <w:rFonts w:ascii="Arial" w:hAnsi="Arial" w:cs="Arial"/>
          <w:color w:val="000000"/>
          <w:lang w:val="es-MX"/>
        </w:rPr>
      </w:pPr>
    </w:p>
    <w:p w14:paraId="768D4E8A" w14:textId="5A7163C3" w:rsidR="007E7DDA" w:rsidRPr="007E7DDA" w:rsidRDefault="007E7DDA" w:rsidP="00480090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Un buen sueño se trata tanto de cantidad como de calidad. Si pasas 7-8 horas en la cama pero te despiertas regularmente durante la noche, probablemente te sentirás con falta de sueño.</w:t>
      </w:r>
    </w:p>
    <w:p w14:paraId="60FBADCA" w14:textId="77777777" w:rsidR="007E7DDA" w:rsidRPr="007E7DDA" w:rsidRDefault="007E7DDA" w:rsidP="007E7DDA">
      <w:pPr>
        <w:pStyle w:val="ListParagraph"/>
        <w:rPr>
          <w:rFonts w:ascii="Arial" w:hAnsi="Arial" w:cs="Arial"/>
          <w:color w:val="000000"/>
          <w:lang w:val="es-MX"/>
        </w:rPr>
      </w:pPr>
    </w:p>
    <w:p w14:paraId="57C5134E" w14:textId="00BF18CD" w:rsidR="00DE4759" w:rsidRPr="007E7DDA" w:rsidRDefault="007E7DDA" w:rsidP="00DE4759">
      <w:pPr>
        <w:rPr>
          <w:rFonts w:ascii="Times" w:hAnsi="Times" w:cs="Times New Roman"/>
          <w:sz w:val="20"/>
          <w:szCs w:val="20"/>
          <w:lang w:val="es-MX"/>
        </w:rPr>
      </w:pPr>
      <w:r w:rsidRPr="007E7DDA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>Si manejas con sueño</w:t>
      </w:r>
      <w:r w:rsidR="00DE4759" w:rsidRPr="007E7DDA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 xml:space="preserve"> </w:t>
      </w:r>
      <w:r w:rsidRPr="007E7DDA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>–</w:t>
      </w:r>
      <w:r w:rsidR="00DE4759" w:rsidRPr="007E7DDA">
        <w:rPr>
          <w:rFonts w:ascii="Arial" w:hAnsi="Arial" w:cs="Arial"/>
          <w:b/>
          <w:bCs/>
          <w:color w:val="000000"/>
          <w:sz w:val="28"/>
          <w:szCs w:val="28"/>
          <w:lang w:val="es-MX"/>
        </w:rPr>
        <w:t xml:space="preserve"> </w:t>
      </w:r>
      <w:r w:rsidRPr="007E7DDA">
        <w:rPr>
          <w:rFonts w:ascii="Arial" w:hAnsi="Arial" w:cs="Arial"/>
          <w:b/>
          <w:bCs/>
          <w:i/>
          <w:color w:val="000000"/>
          <w:sz w:val="28"/>
          <w:szCs w:val="28"/>
          <w:lang w:val="es-MX"/>
        </w:rPr>
        <w:t xml:space="preserve">Tómate un </w:t>
      </w:r>
      <w:r w:rsidR="00912E52">
        <w:rPr>
          <w:rFonts w:ascii="Arial" w:hAnsi="Arial" w:cs="Arial"/>
          <w:b/>
          <w:bCs/>
          <w:i/>
          <w:color w:val="000000"/>
          <w:sz w:val="28"/>
          <w:szCs w:val="28"/>
          <w:lang w:val="es-MX"/>
        </w:rPr>
        <w:t>d</w:t>
      </w:r>
      <w:r w:rsidRPr="007E7DDA">
        <w:rPr>
          <w:rFonts w:ascii="Arial" w:hAnsi="Arial" w:cs="Arial"/>
          <w:b/>
          <w:bCs/>
          <w:i/>
          <w:color w:val="000000"/>
          <w:sz w:val="28"/>
          <w:szCs w:val="28"/>
          <w:lang w:val="es-MX"/>
        </w:rPr>
        <w:t>escanso.</w:t>
      </w:r>
      <w:r>
        <w:rPr>
          <w:rFonts w:ascii="Arial" w:hAnsi="Arial" w:cs="Arial"/>
          <w:b/>
          <w:bCs/>
          <w:i/>
          <w:color w:val="000000"/>
          <w:sz w:val="28"/>
          <w:szCs w:val="28"/>
          <w:lang w:val="es-MX"/>
        </w:rPr>
        <w:t xml:space="preserve"> Maneja </w:t>
      </w:r>
      <w:del w:id="8" w:author="USDOT_User" w:date="2016-11-23T16:44:00Z">
        <w:r w:rsidDel="005C6CC1">
          <w:rPr>
            <w:rFonts w:ascii="Arial" w:hAnsi="Arial" w:cs="Arial"/>
            <w:b/>
            <w:bCs/>
            <w:i/>
            <w:color w:val="000000"/>
            <w:sz w:val="28"/>
            <w:szCs w:val="28"/>
            <w:lang w:val="es-MX"/>
          </w:rPr>
          <w:delText>despierto</w:delText>
        </w:r>
      </w:del>
      <w:ins w:id="9" w:author="USDOT_User" w:date="2016-11-23T16:44:00Z">
        <w:r w:rsidR="005C6CC1">
          <w:rPr>
            <w:rFonts w:ascii="Arial" w:hAnsi="Arial" w:cs="Arial"/>
            <w:b/>
            <w:bCs/>
            <w:i/>
            <w:color w:val="000000"/>
            <w:sz w:val="28"/>
            <w:szCs w:val="28"/>
            <w:lang w:val="es-MX"/>
          </w:rPr>
          <w:t>alerto</w:t>
        </w:r>
      </w:ins>
      <w:r w:rsidR="006B6124" w:rsidRPr="007E7DDA">
        <w:rPr>
          <w:rFonts w:ascii="Arial" w:hAnsi="Arial" w:cs="Arial"/>
          <w:b/>
          <w:bCs/>
          <w:i/>
          <w:color w:val="000000"/>
          <w:sz w:val="28"/>
          <w:szCs w:val="28"/>
          <w:lang w:val="es-MX"/>
        </w:rPr>
        <w:t xml:space="preserve">. </w:t>
      </w:r>
    </w:p>
    <w:p w14:paraId="4DF5B3D2" w14:textId="77777777" w:rsidR="00DE4759" w:rsidRPr="007E7DDA" w:rsidRDefault="00DE4759" w:rsidP="00DE4759">
      <w:pPr>
        <w:ind w:left="360"/>
        <w:textAlignment w:val="baseline"/>
        <w:rPr>
          <w:rFonts w:ascii="Arial" w:hAnsi="Arial" w:cs="Arial"/>
          <w:color w:val="000000"/>
          <w:lang w:val="es-MX"/>
        </w:rPr>
      </w:pPr>
    </w:p>
    <w:p w14:paraId="4A541C73" w14:textId="72D59D96" w:rsidR="007E7DDA" w:rsidRDefault="000661B3" w:rsidP="00DE4759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Dormir</w:t>
      </w:r>
      <w:r w:rsidR="007E7DDA" w:rsidRPr="007E7DDA">
        <w:rPr>
          <w:rFonts w:ascii="Arial" w:hAnsi="Arial" w:cs="Arial"/>
          <w:color w:val="000000"/>
          <w:lang w:val="es-MX"/>
        </w:rPr>
        <w:t xml:space="preserve"> es el único remedio </w:t>
      </w:r>
      <w:r>
        <w:rPr>
          <w:rFonts w:ascii="Arial" w:hAnsi="Arial" w:cs="Arial"/>
          <w:color w:val="000000"/>
          <w:lang w:val="es-MX"/>
        </w:rPr>
        <w:t>para evitar</w:t>
      </w:r>
      <w:r w:rsidRPr="007E7DDA">
        <w:rPr>
          <w:rFonts w:ascii="Arial" w:hAnsi="Arial" w:cs="Arial"/>
          <w:color w:val="000000"/>
          <w:lang w:val="es-MX"/>
        </w:rPr>
        <w:t xml:space="preserve"> </w:t>
      </w:r>
      <w:r w:rsidR="007E7DDA" w:rsidRPr="007E7DDA">
        <w:rPr>
          <w:rFonts w:ascii="Arial" w:hAnsi="Arial" w:cs="Arial"/>
          <w:color w:val="000000"/>
          <w:lang w:val="es-MX"/>
        </w:rPr>
        <w:t xml:space="preserve">manejar con sueño. Así que si estás </w:t>
      </w:r>
      <w:r w:rsidR="007E7DDA">
        <w:rPr>
          <w:rFonts w:ascii="Arial" w:hAnsi="Arial" w:cs="Arial"/>
          <w:color w:val="000000"/>
          <w:lang w:val="es-MX"/>
        </w:rPr>
        <w:t>cansado mientras manejas, encuentra un lugar seguro y legal para detenerte y tomar una siesta.</w:t>
      </w:r>
    </w:p>
    <w:p w14:paraId="751BFBA2" w14:textId="77777777" w:rsidR="007E7DDA" w:rsidRPr="007E7DDA" w:rsidRDefault="007E7DDA" w:rsidP="007E7DDA">
      <w:pPr>
        <w:textAlignment w:val="baseline"/>
        <w:rPr>
          <w:rFonts w:ascii="Arial" w:hAnsi="Arial" w:cs="Arial"/>
          <w:color w:val="000000"/>
          <w:lang w:val="es-MX"/>
        </w:rPr>
      </w:pPr>
    </w:p>
    <w:p w14:paraId="146E82F7" w14:textId="080B68F3" w:rsidR="007E7DDA" w:rsidRDefault="007E7DDA" w:rsidP="007E7DDA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  <w:lang w:val="es-MX"/>
        </w:rPr>
      </w:pPr>
      <w:r w:rsidRPr="007E7DDA">
        <w:rPr>
          <w:rFonts w:ascii="Arial" w:hAnsi="Arial" w:cs="Arial"/>
          <w:color w:val="000000"/>
          <w:lang w:val="es-MX"/>
        </w:rPr>
        <w:t xml:space="preserve">Bajar la </w:t>
      </w:r>
      <w:r>
        <w:rPr>
          <w:rFonts w:ascii="Arial" w:hAnsi="Arial" w:cs="Arial"/>
          <w:color w:val="000000"/>
          <w:lang w:val="es-MX"/>
        </w:rPr>
        <w:t xml:space="preserve">ventana, encender </w:t>
      </w:r>
      <w:r w:rsidR="000661B3">
        <w:rPr>
          <w:rFonts w:ascii="Arial" w:hAnsi="Arial" w:cs="Arial"/>
          <w:color w:val="000000"/>
          <w:lang w:val="es-MX"/>
        </w:rPr>
        <w:t>el</w:t>
      </w:r>
      <w:r>
        <w:rPr>
          <w:rFonts w:ascii="Arial" w:hAnsi="Arial" w:cs="Arial"/>
          <w:color w:val="000000"/>
          <w:lang w:val="es-MX"/>
        </w:rPr>
        <w:t xml:space="preserve"> radio o el AC o tomar una bebida con cafeína no es suficiente para evitar la somnolencia.</w:t>
      </w:r>
    </w:p>
    <w:p w14:paraId="510C2903" w14:textId="77777777" w:rsidR="007E7DDA" w:rsidRDefault="007E7DDA" w:rsidP="007E7DDA">
      <w:pPr>
        <w:pStyle w:val="ListParagraph"/>
        <w:rPr>
          <w:rFonts w:ascii="Arial" w:hAnsi="Arial" w:cs="Arial"/>
          <w:color w:val="000000"/>
          <w:lang w:val="es-MX"/>
        </w:rPr>
      </w:pPr>
    </w:p>
    <w:p w14:paraId="200D6504" w14:textId="7B92D5DD" w:rsidR="007E7DDA" w:rsidRDefault="007E7DDA" w:rsidP="007E7DDA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 xml:space="preserve">Tómate un descanso para recargarte con </w:t>
      </w:r>
      <w:r w:rsidR="005F37E9">
        <w:rPr>
          <w:rFonts w:ascii="Arial" w:hAnsi="Arial" w:cs="Arial"/>
          <w:color w:val="000000"/>
          <w:lang w:val="es-MX"/>
        </w:rPr>
        <w:t xml:space="preserve">el </w:t>
      </w:r>
      <w:r>
        <w:rPr>
          <w:rFonts w:ascii="Arial" w:hAnsi="Arial" w:cs="Arial"/>
          <w:color w:val="000000"/>
          <w:lang w:val="es-MX"/>
        </w:rPr>
        <w:t xml:space="preserve">ejercicio. La actividad física como </w:t>
      </w:r>
      <w:r w:rsidR="005F37E9">
        <w:rPr>
          <w:rFonts w:ascii="Arial" w:hAnsi="Arial" w:cs="Arial"/>
          <w:color w:val="000000"/>
          <w:lang w:val="es-MX"/>
        </w:rPr>
        <w:t>hacer una</w:t>
      </w:r>
      <w:r>
        <w:rPr>
          <w:rFonts w:ascii="Arial" w:hAnsi="Arial" w:cs="Arial"/>
          <w:color w:val="000000"/>
          <w:lang w:val="es-MX"/>
        </w:rPr>
        <w:t xml:space="preserve"> caminata o </w:t>
      </w:r>
      <w:r w:rsidR="005F37E9">
        <w:rPr>
          <w:rFonts w:ascii="Arial" w:hAnsi="Arial" w:cs="Arial"/>
          <w:color w:val="000000"/>
          <w:lang w:val="es-MX"/>
        </w:rPr>
        <w:t>ponerte en movimiento</w:t>
      </w:r>
      <w:r>
        <w:rPr>
          <w:rFonts w:ascii="Arial" w:hAnsi="Arial" w:cs="Arial"/>
          <w:color w:val="000000"/>
          <w:lang w:val="es-MX"/>
        </w:rPr>
        <w:t xml:space="preserve"> te dará una </w:t>
      </w:r>
      <w:del w:id="10" w:author="USDOT_User" w:date="2016-11-23T16:45:00Z">
        <w:r w:rsidDel="005C6CC1">
          <w:rPr>
            <w:rFonts w:ascii="Arial" w:hAnsi="Arial" w:cs="Arial"/>
            <w:color w:val="000000"/>
            <w:lang w:val="es-MX"/>
          </w:rPr>
          <w:delText>inyección</w:delText>
        </w:r>
      </w:del>
      <w:ins w:id="11" w:author="USDOT_User" w:date="2016-11-23T16:45:00Z">
        <w:r w:rsidR="005C6CC1">
          <w:rPr>
            <w:rFonts w:ascii="Arial" w:hAnsi="Arial" w:cs="Arial"/>
            <w:color w:val="000000"/>
            <w:lang w:val="es-MX"/>
          </w:rPr>
          <w:t>infusión</w:t>
        </w:r>
      </w:ins>
      <w:r>
        <w:rPr>
          <w:rFonts w:ascii="Arial" w:hAnsi="Arial" w:cs="Arial"/>
          <w:color w:val="000000"/>
          <w:lang w:val="es-MX"/>
        </w:rPr>
        <w:t xml:space="preserve"> de energía.</w:t>
      </w:r>
    </w:p>
    <w:p w14:paraId="1CB31B4F" w14:textId="77777777" w:rsidR="007E7DDA" w:rsidRDefault="007E7DDA" w:rsidP="007E7DDA">
      <w:pPr>
        <w:pStyle w:val="ListParagraph"/>
        <w:rPr>
          <w:rFonts w:ascii="Arial" w:hAnsi="Arial" w:cs="Arial"/>
          <w:color w:val="000000"/>
          <w:lang w:val="es-MX"/>
        </w:rPr>
      </w:pPr>
    </w:p>
    <w:p w14:paraId="4B543C1E" w14:textId="3C7C2E44" w:rsidR="007E7DDA" w:rsidRDefault="007E7DDA" w:rsidP="007E7DDA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En viajes largos, programa descansos cada 2 horas o 100 millas para estirarte y moverte un poco.</w:t>
      </w:r>
    </w:p>
    <w:p w14:paraId="0307CD22" w14:textId="77777777" w:rsidR="007E7DDA" w:rsidRDefault="007E7DDA" w:rsidP="007E7DDA">
      <w:pPr>
        <w:pStyle w:val="ListParagraph"/>
        <w:rPr>
          <w:rFonts w:ascii="Arial" w:hAnsi="Arial" w:cs="Arial"/>
          <w:color w:val="000000"/>
          <w:lang w:val="es-MX"/>
        </w:rPr>
      </w:pPr>
    </w:p>
    <w:p w14:paraId="6C48B607" w14:textId="4A5F0E18" w:rsidR="007E7DDA" w:rsidRPr="007E7DDA" w:rsidRDefault="007E7DDA" w:rsidP="007E7DDA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No manejes solo. Los vehículos en los que el conductor está acompañado de un pasajero son casi 50% menos propensos a ser pare de un choque relacionado con manejar con sueño.</w:t>
      </w:r>
    </w:p>
    <w:p w14:paraId="6EA307D5" w14:textId="77777777" w:rsidR="007E7DDA" w:rsidRPr="007E7DDA" w:rsidRDefault="007E7DDA" w:rsidP="007E7DDA">
      <w:pPr>
        <w:pStyle w:val="ListParagraph"/>
        <w:rPr>
          <w:rFonts w:ascii="Arial" w:hAnsi="Arial" w:cs="Arial"/>
          <w:color w:val="000000"/>
          <w:lang w:val="es-MX"/>
        </w:rPr>
      </w:pPr>
    </w:p>
    <w:p w14:paraId="710900F8" w14:textId="77777777" w:rsidR="00DE4759" w:rsidRPr="007E7DDA" w:rsidRDefault="00DE4759" w:rsidP="00DE4759">
      <w:pPr>
        <w:textAlignment w:val="baseline"/>
        <w:rPr>
          <w:rFonts w:ascii="Arial" w:hAnsi="Arial" w:cs="Arial"/>
          <w:color w:val="000000"/>
          <w:lang w:val="es-MX"/>
        </w:rPr>
      </w:pPr>
    </w:p>
    <w:p w14:paraId="2AFDAFF8" w14:textId="75BEDB75" w:rsidR="00427D6E" w:rsidRPr="007E7DDA" w:rsidRDefault="007E7DDA" w:rsidP="00B66585">
      <w:pPr>
        <w:pStyle w:val="Normal1"/>
        <w:spacing w:line="240" w:lineRule="auto"/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>Recuerda</w:t>
      </w:r>
      <w:r w:rsidR="00427D6E" w:rsidRPr="007E7DDA">
        <w:rPr>
          <w:b/>
          <w:sz w:val="28"/>
          <w:szCs w:val="28"/>
          <w:lang w:val="es-MX"/>
        </w:rPr>
        <w:t xml:space="preserve">: </w:t>
      </w:r>
      <w:r>
        <w:rPr>
          <w:b/>
          <w:sz w:val="28"/>
          <w:szCs w:val="28"/>
          <w:lang w:val="es-MX"/>
        </w:rPr>
        <w:t>Manejar con sueño puede ser mortal</w:t>
      </w:r>
      <w:r w:rsidR="00740087">
        <w:rPr>
          <w:b/>
          <w:sz w:val="28"/>
          <w:szCs w:val="28"/>
          <w:lang w:val="es-MX"/>
        </w:rPr>
        <w:t xml:space="preserve">. </w:t>
      </w:r>
      <w:r w:rsidR="00740087" w:rsidRPr="0090676A">
        <w:rPr>
          <w:b/>
          <w:sz w:val="28"/>
          <w:szCs w:val="28"/>
          <w:lang w:val="es-ES"/>
          <w:rPrChange w:id="12" w:author="USDOT_User" w:date="2016-11-23T16:31:00Z">
            <w:rPr>
              <w:b/>
              <w:sz w:val="28"/>
              <w:szCs w:val="28"/>
            </w:rPr>
          </w:rPrChange>
        </w:rPr>
        <w:t xml:space="preserve">Tómate un descanso. Maneja </w:t>
      </w:r>
      <w:del w:id="13" w:author="USDOT_User" w:date="2016-11-23T16:46:00Z">
        <w:r w:rsidR="00740087" w:rsidRPr="0090676A" w:rsidDel="005C6CC1">
          <w:rPr>
            <w:b/>
            <w:sz w:val="28"/>
            <w:szCs w:val="28"/>
            <w:lang w:val="es-ES"/>
            <w:rPrChange w:id="14" w:author="USDOT_User" w:date="2016-11-23T16:31:00Z">
              <w:rPr>
                <w:b/>
                <w:sz w:val="28"/>
                <w:szCs w:val="28"/>
              </w:rPr>
            </w:rPrChange>
          </w:rPr>
          <w:delText>despierto</w:delText>
        </w:r>
      </w:del>
      <w:ins w:id="15" w:author="USDOT_User" w:date="2016-11-23T16:46:00Z">
        <w:r w:rsidR="005C6CC1">
          <w:rPr>
            <w:b/>
            <w:sz w:val="28"/>
            <w:szCs w:val="28"/>
            <w:lang w:val="es-ES"/>
          </w:rPr>
          <w:t>alerto</w:t>
        </w:r>
      </w:ins>
      <w:bookmarkStart w:id="16" w:name="_GoBack"/>
      <w:bookmarkEnd w:id="16"/>
      <w:r w:rsidR="00740087" w:rsidRPr="0090676A">
        <w:rPr>
          <w:b/>
          <w:sz w:val="28"/>
          <w:szCs w:val="28"/>
          <w:lang w:val="es-ES"/>
          <w:rPrChange w:id="17" w:author="USDOT_User" w:date="2016-11-23T16:31:00Z">
            <w:rPr>
              <w:b/>
              <w:sz w:val="28"/>
              <w:szCs w:val="28"/>
            </w:rPr>
          </w:rPrChange>
        </w:rPr>
        <w:t>.</w:t>
      </w:r>
      <w:r w:rsidR="00427D6E" w:rsidRPr="007E7DDA">
        <w:rPr>
          <w:b/>
          <w:i/>
          <w:sz w:val="28"/>
          <w:szCs w:val="28"/>
          <w:lang w:val="es-MX"/>
        </w:rPr>
        <w:t xml:space="preserve"> </w:t>
      </w:r>
    </w:p>
    <w:p w14:paraId="61547A29" w14:textId="77777777" w:rsidR="002746FD" w:rsidRPr="007E7DDA" w:rsidRDefault="002746FD" w:rsidP="00B66585">
      <w:pPr>
        <w:pStyle w:val="Normal1"/>
        <w:spacing w:line="240" w:lineRule="auto"/>
        <w:rPr>
          <w:sz w:val="24"/>
          <w:szCs w:val="24"/>
          <w:lang w:val="es-MX"/>
        </w:rPr>
      </w:pPr>
    </w:p>
    <w:p w14:paraId="00DF5229" w14:textId="3B5D8714" w:rsidR="0031069B" w:rsidRPr="007E7DDA" w:rsidRDefault="00740087" w:rsidP="00B66585">
      <w:pPr>
        <w:pStyle w:val="Normal1"/>
        <w:spacing w:line="240" w:lineRule="auto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Para más información</w:t>
      </w:r>
      <w:r w:rsidR="00427D6E" w:rsidRPr="007E7DDA">
        <w:rPr>
          <w:sz w:val="24"/>
          <w:szCs w:val="24"/>
          <w:lang w:val="es-MX"/>
        </w:rPr>
        <w:t>, visit</w:t>
      </w:r>
      <w:r>
        <w:rPr>
          <w:sz w:val="24"/>
          <w:szCs w:val="24"/>
          <w:lang w:val="es-MX"/>
        </w:rPr>
        <w:t>a</w:t>
      </w:r>
      <w:r w:rsidR="005C6CC1">
        <w:fldChar w:fldCharType="begin"/>
      </w:r>
      <w:r w:rsidR="005C6CC1" w:rsidRPr="0090676A">
        <w:rPr>
          <w:lang w:val="es-ES"/>
          <w:rPrChange w:id="18" w:author="USDOT_User" w:date="2016-11-23T16:31:00Z">
            <w:rPr/>
          </w:rPrChange>
        </w:rPr>
        <w:instrText xml:space="preserve"> HYPERLINK "http://www.nhtsa.gov/drivesober" \h </w:instrText>
      </w:r>
      <w:r w:rsidR="005C6CC1">
        <w:fldChar w:fldCharType="separate"/>
      </w:r>
      <w:r w:rsidR="00427D6E" w:rsidRPr="007E7DDA">
        <w:rPr>
          <w:sz w:val="24"/>
          <w:szCs w:val="24"/>
          <w:lang w:val="es-MX"/>
        </w:rPr>
        <w:t xml:space="preserve"> </w:t>
      </w:r>
      <w:r w:rsidR="005C6CC1">
        <w:rPr>
          <w:sz w:val="24"/>
          <w:szCs w:val="24"/>
          <w:lang w:val="es-MX"/>
        </w:rPr>
        <w:fldChar w:fldCharType="end"/>
      </w:r>
      <w:r w:rsidR="005C6CC1">
        <w:fldChar w:fldCharType="begin"/>
      </w:r>
      <w:r w:rsidR="005C6CC1" w:rsidRPr="0090676A">
        <w:rPr>
          <w:lang w:val="es-ES"/>
          <w:rPrChange w:id="19" w:author="USDOT_User" w:date="2016-11-23T16:31:00Z">
            <w:rPr/>
          </w:rPrChange>
        </w:rPr>
        <w:instrText xml:space="preserve"> HYPERLINK "http://www.trafficsafetymarketing.gov" </w:instrText>
      </w:r>
      <w:r w:rsidR="005C6CC1">
        <w:fldChar w:fldCharType="separate"/>
      </w:r>
      <w:r w:rsidR="006B6124" w:rsidRPr="007E7DDA">
        <w:rPr>
          <w:rStyle w:val="Hyperlink"/>
          <w:sz w:val="24"/>
          <w:szCs w:val="24"/>
          <w:lang w:val="es-MX"/>
        </w:rPr>
        <w:t>www.trafficsafetymarketing.gov</w:t>
      </w:r>
      <w:r w:rsidR="005C6CC1">
        <w:rPr>
          <w:rStyle w:val="Hyperlink"/>
          <w:sz w:val="24"/>
          <w:szCs w:val="24"/>
          <w:lang w:val="es-MX"/>
        </w:rPr>
        <w:fldChar w:fldCharType="end"/>
      </w:r>
      <w:r w:rsidR="006B6124" w:rsidRPr="007E7DDA">
        <w:rPr>
          <w:sz w:val="24"/>
          <w:szCs w:val="24"/>
          <w:lang w:val="es-MX"/>
        </w:rPr>
        <w:t xml:space="preserve">. </w:t>
      </w:r>
    </w:p>
    <w:sectPr w:rsidR="0031069B" w:rsidRPr="007E7DDA" w:rsidSect="00DE4759">
      <w:pgSz w:w="12240" w:h="15840"/>
      <w:pgMar w:top="1440" w:right="1152" w:bottom="864" w:left="1152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ONY" w:date="2016-11-18T16:55:00Z" w:initials="S">
    <w:p w14:paraId="250EA8CC" w14:textId="2B07899F" w:rsidR="00370725" w:rsidRPr="00370725" w:rsidRDefault="00370725">
      <w:pPr>
        <w:pStyle w:val="CommentText"/>
        <w:rPr>
          <w:lang w:val="es-MX"/>
        </w:rPr>
      </w:pPr>
      <w:r>
        <w:rPr>
          <w:rStyle w:val="CommentReference"/>
        </w:rPr>
        <w:annotationRef/>
      </w:r>
      <w:r w:rsidRPr="00370725">
        <w:rPr>
          <w:lang w:val="es-MX"/>
        </w:rPr>
        <w:t>Manejar con sueño/ Manejar cansado / Manejar somnoliento</w:t>
      </w:r>
    </w:p>
  </w:comment>
  <w:comment w:id="1" w:author="Alexandra Guiterman" w:date="2016-11-22T09:34:00Z" w:initials="AG">
    <w:p w14:paraId="1E593923" w14:textId="5FF1B2BA" w:rsidR="00D4665D" w:rsidRDefault="00D4665D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0EA8CC" w15:done="0"/>
  <w15:commentEx w15:paraId="1E593923" w15:paraIdParent="250EA8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FFD55" w14:textId="77777777" w:rsidR="004E7938" w:rsidRDefault="004E7938" w:rsidP="00D4665D">
      <w:r>
        <w:separator/>
      </w:r>
    </w:p>
  </w:endnote>
  <w:endnote w:type="continuationSeparator" w:id="0">
    <w:p w14:paraId="2F38CC07" w14:textId="77777777" w:rsidR="004E7938" w:rsidRDefault="004E7938" w:rsidP="00D4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95979" w14:textId="77777777" w:rsidR="004E7938" w:rsidRDefault="004E7938" w:rsidP="00D4665D">
      <w:r>
        <w:separator/>
      </w:r>
    </w:p>
  </w:footnote>
  <w:footnote w:type="continuationSeparator" w:id="0">
    <w:p w14:paraId="4407BF6C" w14:textId="77777777" w:rsidR="004E7938" w:rsidRDefault="004E7938" w:rsidP="00D4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23F"/>
    <w:multiLevelType w:val="hybridMultilevel"/>
    <w:tmpl w:val="F4DE8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D4A79"/>
    <w:multiLevelType w:val="hybridMultilevel"/>
    <w:tmpl w:val="7574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F82CFF"/>
    <w:multiLevelType w:val="multilevel"/>
    <w:tmpl w:val="F712F24E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3">
    <w:nsid w:val="19B747DF"/>
    <w:multiLevelType w:val="multilevel"/>
    <w:tmpl w:val="15C6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FC2DDF"/>
    <w:multiLevelType w:val="multilevel"/>
    <w:tmpl w:val="DBF0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D44EF"/>
    <w:multiLevelType w:val="multilevel"/>
    <w:tmpl w:val="9E80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20052"/>
    <w:multiLevelType w:val="multilevel"/>
    <w:tmpl w:val="D5B8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F546A4"/>
    <w:multiLevelType w:val="multilevel"/>
    <w:tmpl w:val="827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3545599A"/>
    <w:multiLevelType w:val="multilevel"/>
    <w:tmpl w:val="68924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8D22FF"/>
    <w:multiLevelType w:val="multilevel"/>
    <w:tmpl w:val="A426D7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7433FB6"/>
    <w:multiLevelType w:val="multilevel"/>
    <w:tmpl w:val="CF4A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5E0997"/>
    <w:multiLevelType w:val="multilevel"/>
    <w:tmpl w:val="33FA76A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454D7035"/>
    <w:multiLevelType w:val="multilevel"/>
    <w:tmpl w:val="C736F0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4B386716"/>
    <w:multiLevelType w:val="multilevel"/>
    <w:tmpl w:val="1A22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B00CE6"/>
    <w:multiLevelType w:val="multilevel"/>
    <w:tmpl w:val="EE5A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C04A39"/>
    <w:multiLevelType w:val="hybridMultilevel"/>
    <w:tmpl w:val="6F6C2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AF622D"/>
    <w:multiLevelType w:val="multilevel"/>
    <w:tmpl w:val="656E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6"/>
  </w:num>
  <w:num w:numId="6">
    <w:abstractNumId w:val="10"/>
  </w:num>
  <w:num w:numId="7">
    <w:abstractNumId w:val="3"/>
  </w:num>
  <w:num w:numId="8">
    <w:abstractNumId w:val="13"/>
  </w:num>
  <w:num w:numId="9">
    <w:abstractNumId w:val="4"/>
  </w:num>
  <w:num w:numId="10">
    <w:abstractNumId w:val="16"/>
  </w:num>
  <w:num w:numId="11">
    <w:abstractNumId w:val="8"/>
  </w:num>
  <w:num w:numId="12">
    <w:abstractNumId w:val="7"/>
  </w:num>
  <w:num w:numId="13">
    <w:abstractNumId w:val="14"/>
  </w:num>
  <w:num w:numId="14">
    <w:abstractNumId w:val="5"/>
  </w:num>
  <w:num w:numId="15">
    <w:abstractNumId w:val="15"/>
  </w:num>
  <w:num w:numId="16">
    <w:abstractNumId w:val="0"/>
  </w:num>
  <w:num w:numId="17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NY">
    <w15:presenceInfo w15:providerId="None" w15:userId="SONY"/>
  </w15:person>
  <w15:person w15:author="Alexandra Guiterman">
    <w15:presenceInfo w15:providerId="Windows Live" w15:userId="e083a1088cd8090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BE"/>
    <w:rsid w:val="00010026"/>
    <w:rsid w:val="000661B3"/>
    <w:rsid w:val="000C2138"/>
    <w:rsid w:val="00132EB0"/>
    <w:rsid w:val="001F2F3E"/>
    <w:rsid w:val="002746FD"/>
    <w:rsid w:val="0028571E"/>
    <w:rsid w:val="002E2A18"/>
    <w:rsid w:val="002E2EA7"/>
    <w:rsid w:val="0031069B"/>
    <w:rsid w:val="00343F19"/>
    <w:rsid w:val="00370725"/>
    <w:rsid w:val="003D39F3"/>
    <w:rsid w:val="003F2D73"/>
    <w:rsid w:val="00404B76"/>
    <w:rsid w:val="00415813"/>
    <w:rsid w:val="004260FF"/>
    <w:rsid w:val="00427D6E"/>
    <w:rsid w:val="00480090"/>
    <w:rsid w:val="0048109F"/>
    <w:rsid w:val="0049146F"/>
    <w:rsid w:val="004B7B8A"/>
    <w:rsid w:val="004E7938"/>
    <w:rsid w:val="0050082A"/>
    <w:rsid w:val="00520B7D"/>
    <w:rsid w:val="0052658E"/>
    <w:rsid w:val="00545A68"/>
    <w:rsid w:val="00553821"/>
    <w:rsid w:val="005551B9"/>
    <w:rsid w:val="005C6CC1"/>
    <w:rsid w:val="005D3665"/>
    <w:rsid w:val="005F37E9"/>
    <w:rsid w:val="00623304"/>
    <w:rsid w:val="0068608F"/>
    <w:rsid w:val="006A2046"/>
    <w:rsid w:val="006B6124"/>
    <w:rsid w:val="006B7C84"/>
    <w:rsid w:val="006E71CE"/>
    <w:rsid w:val="006F6238"/>
    <w:rsid w:val="0071396C"/>
    <w:rsid w:val="00740087"/>
    <w:rsid w:val="007514EB"/>
    <w:rsid w:val="00787BAA"/>
    <w:rsid w:val="007E7DDA"/>
    <w:rsid w:val="00821BAA"/>
    <w:rsid w:val="00843AE1"/>
    <w:rsid w:val="0085527F"/>
    <w:rsid w:val="00862C32"/>
    <w:rsid w:val="008B7D15"/>
    <w:rsid w:val="00900668"/>
    <w:rsid w:val="00900893"/>
    <w:rsid w:val="0090676A"/>
    <w:rsid w:val="00912E52"/>
    <w:rsid w:val="00920E53"/>
    <w:rsid w:val="00920F36"/>
    <w:rsid w:val="00966819"/>
    <w:rsid w:val="00A26988"/>
    <w:rsid w:val="00B16D4D"/>
    <w:rsid w:val="00B66585"/>
    <w:rsid w:val="00BA773E"/>
    <w:rsid w:val="00BD0006"/>
    <w:rsid w:val="00C0437F"/>
    <w:rsid w:val="00C04C26"/>
    <w:rsid w:val="00C127E1"/>
    <w:rsid w:val="00C13DBE"/>
    <w:rsid w:val="00C80F82"/>
    <w:rsid w:val="00D4665D"/>
    <w:rsid w:val="00DE4759"/>
    <w:rsid w:val="00E15D97"/>
    <w:rsid w:val="00EB0AB1"/>
    <w:rsid w:val="00EE1CE1"/>
    <w:rsid w:val="00F012E5"/>
    <w:rsid w:val="00F25424"/>
    <w:rsid w:val="00F55A24"/>
    <w:rsid w:val="00FC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4398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13DB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6B6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12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12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73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7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7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73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466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65D"/>
  </w:style>
  <w:style w:type="paragraph" w:styleId="Footer">
    <w:name w:val="footer"/>
    <w:basedOn w:val="Normal"/>
    <w:link w:val="FooterChar"/>
    <w:uiPriority w:val="99"/>
    <w:unhideWhenUsed/>
    <w:rsid w:val="00D466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13DB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6B6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12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12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73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7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7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73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466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65D"/>
  </w:style>
  <w:style w:type="paragraph" w:styleId="Footer">
    <w:name w:val="footer"/>
    <w:basedOn w:val="Normal"/>
    <w:link w:val="FooterChar"/>
    <w:uiPriority w:val="99"/>
    <w:unhideWhenUsed/>
    <w:rsid w:val="00D466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8D938-FAEA-414E-81E9-56C99C10B73A}"/>
</file>

<file path=customXml/itemProps2.xml><?xml version="1.0" encoding="utf-8"?>
<ds:datastoreItem xmlns:ds="http://schemas.openxmlformats.org/officeDocument/2006/customXml" ds:itemID="{6AFD8A75-B24C-4536-B3F8-8D92B9B808EC}"/>
</file>

<file path=customXml/itemProps3.xml><?xml version="1.0" encoding="utf-8"?>
<ds:datastoreItem xmlns:ds="http://schemas.openxmlformats.org/officeDocument/2006/customXml" ds:itemID="{E1BA56B6-EFE7-43DE-82C1-A006DB8A6F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CRISP Communications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Crawford</dc:creator>
  <cp:lastModifiedBy>USDOT_User</cp:lastModifiedBy>
  <cp:revision>3</cp:revision>
  <cp:lastPrinted>2016-11-03T18:36:00Z</cp:lastPrinted>
  <dcterms:created xsi:type="dcterms:W3CDTF">2016-11-23T21:25:00Z</dcterms:created>
  <dcterms:modified xsi:type="dcterms:W3CDTF">2016-11-23T21:46:00Z</dcterms:modified>
</cp:coreProperties>
</file>